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D66" w:rsidRPr="00FF52BC" w:rsidRDefault="002758F9" w:rsidP="00FF52BC">
      <w:pPr>
        <w:pStyle w:val="Heading6"/>
        <w:numPr>
          <w:ilvl w:val="0"/>
          <w:numId w:val="0"/>
        </w:numPr>
        <w:rPr>
          <w:rFonts w:ascii="Arial" w:hAnsi="Arial" w:cs="Arial"/>
          <w:sz w:val="32"/>
          <w:szCs w:val="32"/>
          <w:lang w:val="en-GB"/>
        </w:rPr>
      </w:pPr>
      <w:r w:rsidRPr="00FF52BC">
        <w:rPr>
          <w:rFonts w:ascii="Arial" w:hAnsi="Arial" w:cs="Arial"/>
          <w:sz w:val="32"/>
          <w:szCs w:val="32"/>
          <w:lang w:val="en-GB"/>
        </w:rPr>
        <w:t>A method for the d</w:t>
      </w:r>
      <w:r w:rsidR="004C1153" w:rsidRPr="00FF52BC">
        <w:rPr>
          <w:rFonts w:ascii="Arial" w:hAnsi="Arial" w:cs="Arial"/>
          <w:sz w:val="32"/>
          <w:szCs w:val="32"/>
          <w:lang w:val="en-GB"/>
        </w:rPr>
        <w:t>irect measurement of</w:t>
      </w:r>
      <w:r w:rsidRPr="00FF52BC">
        <w:rPr>
          <w:rFonts w:ascii="Arial" w:hAnsi="Arial" w:cs="Arial"/>
          <w:sz w:val="32"/>
          <w:szCs w:val="32"/>
          <w:lang w:val="en-GB"/>
        </w:rPr>
        <w:t xml:space="preserve"> surface tension of </w:t>
      </w:r>
      <w:ins w:id="0" w:author="Dabrina D Dutcher" w:date="2016-05-10T14:16:00Z">
        <w:r w:rsidR="00827ECC">
          <w:rPr>
            <w:rFonts w:ascii="Arial" w:hAnsi="Arial" w:cs="Arial"/>
            <w:sz w:val="32"/>
            <w:szCs w:val="32"/>
            <w:lang w:val="en-GB"/>
          </w:rPr>
          <w:t xml:space="preserve">collected </w:t>
        </w:r>
      </w:ins>
      <w:r w:rsidR="004C1153" w:rsidRPr="00FF52BC">
        <w:rPr>
          <w:rFonts w:ascii="Arial" w:hAnsi="Arial" w:cs="Arial"/>
          <w:sz w:val="32"/>
          <w:szCs w:val="32"/>
          <w:lang w:val="en-GB"/>
        </w:rPr>
        <w:t>atmospheric</w:t>
      </w:r>
      <w:r w:rsidRPr="00FF52BC">
        <w:rPr>
          <w:rFonts w:ascii="Arial" w:hAnsi="Arial" w:cs="Arial"/>
          <w:sz w:val="32"/>
          <w:szCs w:val="32"/>
          <w:lang w:val="en-GB"/>
        </w:rPr>
        <w:t>ally relevant</w:t>
      </w:r>
      <w:r w:rsidR="004C1153" w:rsidRPr="00FF52BC">
        <w:rPr>
          <w:rFonts w:ascii="Arial" w:hAnsi="Arial" w:cs="Arial"/>
          <w:sz w:val="32"/>
          <w:szCs w:val="32"/>
          <w:lang w:val="en-GB"/>
        </w:rPr>
        <w:t xml:space="preserve"> aerosol particles using atomic force microscopy</w:t>
      </w:r>
    </w:p>
    <w:p w:rsidR="009D0D66" w:rsidRDefault="009D0D66" w:rsidP="004F25D5">
      <w:pPr>
        <w:rPr>
          <w:lang w:val="en-GB"/>
        </w:rPr>
      </w:pPr>
    </w:p>
    <w:p w:rsidR="009D0D66" w:rsidRDefault="00345DC6" w:rsidP="004F25D5">
      <w:pPr>
        <w:pStyle w:val="Subtitle"/>
        <w:rPr>
          <w:lang w:val="en-GB"/>
        </w:rPr>
      </w:pPr>
      <w:r>
        <w:rPr>
          <w:lang w:val="en-GB"/>
        </w:rPr>
        <w:t xml:space="preserve">A. D. </w:t>
      </w:r>
      <w:proofErr w:type="spellStart"/>
      <w:r>
        <w:rPr>
          <w:lang w:val="en-GB"/>
        </w:rPr>
        <w:t>Hritz</w:t>
      </w:r>
      <w:proofErr w:type="spellEnd"/>
      <w:r>
        <w:rPr>
          <w:lang w:val="en-GB"/>
        </w:rPr>
        <w:t>, T. M. Raymond, and D. D. Dutcher</w:t>
      </w:r>
      <w:r w:rsidR="009D0D66">
        <w:rPr>
          <w:lang w:val="en-GB"/>
        </w:rPr>
        <w:t xml:space="preserve"> </w:t>
      </w:r>
    </w:p>
    <w:p w:rsidR="009D0D66" w:rsidRDefault="00345DC6" w:rsidP="004F25D5">
      <w:pPr>
        <w:rPr>
          <w:lang w:val="en-GB"/>
        </w:rPr>
      </w:pPr>
      <w:r>
        <w:rPr>
          <w:lang w:val="en-GB"/>
        </w:rPr>
        <w:t>{Bucknell University, Lewisburg, Pennsylvania}</w:t>
      </w:r>
    </w:p>
    <w:p w:rsidR="00416460" w:rsidRDefault="009D0D66" w:rsidP="004F25D5">
      <w:pPr>
        <w:rPr>
          <w:lang w:val="en-GB"/>
        </w:rPr>
      </w:pPr>
      <w:r>
        <w:rPr>
          <w:lang w:val="en-GB"/>
        </w:rPr>
        <w:t xml:space="preserve">Correspondence to: </w:t>
      </w:r>
      <w:r w:rsidR="009536A5">
        <w:rPr>
          <w:lang w:val="en-GB"/>
        </w:rPr>
        <w:t>D. D</w:t>
      </w:r>
      <w:r w:rsidR="00735DEB">
        <w:rPr>
          <w:lang w:val="en-GB"/>
        </w:rPr>
        <w:t>.</w:t>
      </w:r>
      <w:r w:rsidR="00C059F5">
        <w:rPr>
          <w:lang w:val="en-GB"/>
        </w:rPr>
        <w:t xml:space="preserve"> Dutcher (</w:t>
      </w:r>
      <w:r w:rsidR="00D927E4" w:rsidRPr="00D927E4">
        <w:rPr>
          <w:lang w:val="en-GB"/>
        </w:rPr>
        <w:t>d</w:t>
      </w:r>
      <w:r w:rsidR="00D927E4">
        <w:rPr>
          <w:lang w:val="en-GB"/>
        </w:rPr>
        <w:t>abrina.dutcher</w:t>
      </w:r>
      <w:r w:rsidR="00D927E4" w:rsidRPr="00D927E4">
        <w:rPr>
          <w:lang w:val="en-GB"/>
        </w:rPr>
        <w:t>@bucknell.edu</w:t>
      </w:r>
      <w:r w:rsidR="00C059F5">
        <w:rPr>
          <w:lang w:val="en-GB"/>
        </w:rPr>
        <w:t>)</w:t>
      </w:r>
    </w:p>
    <w:p w:rsidR="009D0D66" w:rsidRDefault="00416460" w:rsidP="004F25D5">
      <w:pPr>
        <w:pStyle w:val="Subtitle"/>
        <w:rPr>
          <w:lang w:val="en-GB"/>
        </w:rPr>
      </w:pPr>
      <w:r>
        <w:rPr>
          <w:lang w:val="en-GB"/>
        </w:rPr>
        <w:br w:type="page"/>
      </w:r>
      <w:r w:rsidR="009D0D66">
        <w:rPr>
          <w:lang w:val="en-GB"/>
        </w:rPr>
        <w:lastRenderedPageBreak/>
        <w:t>Abstract</w:t>
      </w:r>
    </w:p>
    <w:p w:rsidR="009D0D66" w:rsidRDefault="004A1359" w:rsidP="004F25D5">
      <w:pPr>
        <w:rPr>
          <w:lang w:val="en-GB"/>
        </w:rPr>
      </w:pPr>
      <w:r>
        <w:rPr>
          <w:lang w:val="en-GB"/>
        </w:rPr>
        <w:t>Accurate estimates of particle surface tension are required for models concerning atmospheric aero</w:t>
      </w:r>
      <w:r w:rsidR="006B6FA1">
        <w:rPr>
          <w:lang w:val="en-GB"/>
        </w:rPr>
        <w:t xml:space="preserve">sol nucleation and activation. </w:t>
      </w:r>
      <w:r w:rsidR="007317FC">
        <w:rPr>
          <w:lang w:val="en-GB"/>
        </w:rPr>
        <w:t>However, it is difficult to collect</w:t>
      </w:r>
      <w:r w:rsidR="006B6FA1">
        <w:rPr>
          <w:lang w:val="en-GB"/>
        </w:rPr>
        <w:t xml:space="preserve"> sufficiently large volumes of atmospheric aerosol for use in typical instruments that measure surface tension, such as goniometers or </w:t>
      </w:r>
      <w:proofErr w:type="spellStart"/>
      <w:r w:rsidR="006B6FA1">
        <w:rPr>
          <w:lang w:val="en-GB"/>
        </w:rPr>
        <w:t>Wilhelmy</w:t>
      </w:r>
      <w:proofErr w:type="spellEnd"/>
      <w:r w:rsidR="006B6FA1">
        <w:rPr>
          <w:lang w:val="en-GB"/>
        </w:rPr>
        <w:t xml:space="preserve"> plates</w:t>
      </w:r>
      <w:r>
        <w:rPr>
          <w:lang w:val="en-GB"/>
        </w:rPr>
        <w:t xml:space="preserve">. </w:t>
      </w:r>
      <w:r w:rsidR="00B73B14">
        <w:rPr>
          <w:lang w:val="en-GB"/>
        </w:rPr>
        <w:t>In this work, a</w:t>
      </w:r>
      <w:r w:rsidR="00382C83">
        <w:rPr>
          <w:lang w:val="en-GB"/>
        </w:rPr>
        <w:t xml:space="preserve"> method </w:t>
      </w:r>
      <w:r w:rsidR="006F64F3">
        <w:rPr>
          <w:lang w:val="en-GB"/>
        </w:rPr>
        <w:t>that</w:t>
      </w:r>
      <w:r w:rsidR="00382C83">
        <w:rPr>
          <w:lang w:val="en-GB"/>
        </w:rPr>
        <w:t xml:space="preserve"> measure</w:t>
      </w:r>
      <w:r w:rsidR="006F64F3">
        <w:rPr>
          <w:lang w:val="en-GB"/>
        </w:rPr>
        <w:t>s</w:t>
      </w:r>
      <w:ins w:id="1" w:author="Dabrina D Dutcher" w:date="2016-04-07T14:21:00Z">
        <w:r w:rsidR="00315318">
          <w:rPr>
            <w:lang w:val="en-GB"/>
          </w:rPr>
          <w:t xml:space="preserve">, </w:t>
        </w:r>
        <w:r w:rsidR="00315318" w:rsidRPr="00315318">
          <w:rPr>
            <w:i/>
            <w:lang w:val="en-GB"/>
            <w:rPrChange w:id="2" w:author="Dabrina D Dutcher" w:date="2016-04-07T14:21:00Z">
              <w:rPr>
                <w:lang w:val="en-GB"/>
              </w:rPr>
            </w:rPrChange>
          </w:rPr>
          <w:t>ex situ,</w:t>
        </w:r>
      </w:ins>
      <w:r w:rsidR="00382C83">
        <w:rPr>
          <w:lang w:val="en-GB"/>
        </w:rPr>
        <w:t xml:space="preserve"> the surface tension of </w:t>
      </w:r>
      <w:r w:rsidR="00B73B14">
        <w:rPr>
          <w:lang w:val="en-GB"/>
        </w:rPr>
        <w:t>collected liquid nanoparticles using atomic force microscopy</w:t>
      </w:r>
      <w:r w:rsidR="006F64F3">
        <w:rPr>
          <w:lang w:val="en-GB"/>
        </w:rPr>
        <w:t xml:space="preserve"> is presented</w:t>
      </w:r>
      <w:r w:rsidR="00B73B14">
        <w:rPr>
          <w:lang w:val="en-GB"/>
        </w:rPr>
        <w:t>.</w:t>
      </w:r>
      <w:r w:rsidR="006F64F3">
        <w:rPr>
          <w:lang w:val="en-GB"/>
        </w:rPr>
        <w:t xml:space="preserve"> A film of p</w:t>
      </w:r>
      <w:r w:rsidR="00B73B14">
        <w:rPr>
          <w:lang w:val="en-GB"/>
        </w:rPr>
        <w:t xml:space="preserve">articles </w:t>
      </w:r>
      <w:r w:rsidR="006F64F3">
        <w:rPr>
          <w:lang w:val="en-GB"/>
        </w:rPr>
        <w:t xml:space="preserve">is </w:t>
      </w:r>
      <w:r w:rsidR="00B73B14">
        <w:rPr>
          <w:lang w:val="en-GB"/>
        </w:rPr>
        <w:t>collected</w:t>
      </w:r>
      <w:r w:rsidR="00287314">
        <w:rPr>
          <w:lang w:val="en-GB"/>
        </w:rPr>
        <w:t xml:space="preserve"> </w:t>
      </w:r>
      <w:r w:rsidR="00B73B14">
        <w:rPr>
          <w:lang w:val="en-GB"/>
        </w:rPr>
        <w:t xml:space="preserve">via impaction and </w:t>
      </w:r>
      <w:r w:rsidR="006F64F3">
        <w:rPr>
          <w:lang w:val="en-GB"/>
        </w:rPr>
        <w:t xml:space="preserve">is </w:t>
      </w:r>
      <w:r w:rsidR="00B73B14">
        <w:rPr>
          <w:lang w:val="en-GB"/>
        </w:rPr>
        <w:t xml:space="preserve">probed using </w:t>
      </w:r>
      <w:proofErr w:type="spellStart"/>
      <w:r w:rsidR="00B73B14">
        <w:rPr>
          <w:lang w:val="en-GB"/>
        </w:rPr>
        <w:t>nanoneedle</w:t>
      </w:r>
      <w:proofErr w:type="spellEnd"/>
      <w:r w:rsidR="00B73B14">
        <w:rPr>
          <w:lang w:val="en-GB"/>
        </w:rPr>
        <w:t xml:space="preserve"> tips with the atomic force microscope. This micro-</w:t>
      </w:r>
      <w:proofErr w:type="spellStart"/>
      <w:r w:rsidR="00B73B14">
        <w:rPr>
          <w:lang w:val="en-GB"/>
        </w:rPr>
        <w:t>Wil</w:t>
      </w:r>
      <w:r w:rsidR="00287314">
        <w:rPr>
          <w:lang w:val="en-GB"/>
        </w:rPr>
        <w:t>helmy</w:t>
      </w:r>
      <w:proofErr w:type="spellEnd"/>
      <w:r w:rsidR="00287314">
        <w:rPr>
          <w:lang w:val="en-GB"/>
        </w:rPr>
        <w:t xml:space="preserve"> method allows for direct</w:t>
      </w:r>
      <w:r w:rsidR="00B73B14">
        <w:rPr>
          <w:lang w:val="en-GB"/>
        </w:rPr>
        <w:t xml:space="preserve"> measurements of surface tension of small amounts of </w:t>
      </w:r>
      <w:r w:rsidR="00287314">
        <w:rPr>
          <w:lang w:val="en-GB"/>
        </w:rPr>
        <w:t>sample.</w:t>
      </w:r>
    </w:p>
    <w:p w:rsidR="00287314" w:rsidRDefault="007317FC" w:rsidP="004F25D5">
      <w:pPr>
        <w:rPr>
          <w:lang w:val="en-GB"/>
        </w:rPr>
      </w:pPr>
      <w:r>
        <w:rPr>
          <w:lang w:val="en-GB"/>
        </w:rPr>
        <w:t>This</w:t>
      </w:r>
      <w:r w:rsidR="00287314">
        <w:rPr>
          <w:lang w:val="en-GB"/>
        </w:rPr>
        <w:t xml:space="preserve"> method was verified using liquids whose surface tensions were known. Particles of </w:t>
      </w:r>
      <w:ins w:id="3" w:author="Dabrina D Dutcher" w:date="2016-04-08T14:42:00Z">
        <w:r w:rsidR="001A321C">
          <w:rPr>
            <w:lang w:val="en-GB"/>
          </w:rPr>
          <w:t xml:space="preserve">ozone </w:t>
        </w:r>
      </w:ins>
      <w:r w:rsidR="00287314">
        <w:rPr>
          <w:lang w:val="en-GB"/>
        </w:rPr>
        <w:t xml:space="preserve">oxidized </w:t>
      </w:r>
      <w:r w:rsidR="00287314" w:rsidRPr="00345DC6">
        <w:rPr>
          <w:szCs w:val="24"/>
        </w:rPr>
        <w:t>α-pinene</w:t>
      </w:r>
      <w:ins w:id="4" w:author="Dabrina D Dutcher" w:date="2016-04-08T14:40:00Z">
        <w:r w:rsidR="001A321C">
          <w:rPr>
            <w:szCs w:val="24"/>
          </w:rPr>
          <w:t>, a well characterized system,</w:t>
        </w:r>
      </w:ins>
      <w:r w:rsidR="00287314">
        <w:rPr>
          <w:szCs w:val="24"/>
        </w:rPr>
        <w:t xml:space="preserve"> were then produced, collected, and analyzed using this method</w:t>
      </w:r>
      <w:ins w:id="5" w:author="Dabrina D Dutcher" w:date="2016-04-07T14:21:00Z">
        <w:r w:rsidR="00315318">
          <w:rPr>
            <w:szCs w:val="24"/>
          </w:rPr>
          <w:t xml:space="preserve"> to demonstrate its applicability for liquid aerosol samples</w:t>
        </w:r>
      </w:ins>
      <w:r w:rsidR="00287314">
        <w:rPr>
          <w:szCs w:val="24"/>
        </w:rPr>
        <w:t xml:space="preserve">. </w:t>
      </w:r>
      <w:del w:id="6" w:author="Dabrina D Dutcher" w:date="2016-04-19T15:01:00Z">
        <w:r w:rsidR="00287314" w:rsidDel="00026919">
          <w:rPr>
            <w:szCs w:val="24"/>
          </w:rPr>
          <w:delText>Preliminary r</w:delText>
        </w:r>
      </w:del>
      <w:ins w:id="7" w:author="Dabrina D Dutcher" w:date="2016-04-19T15:01:00Z">
        <w:r w:rsidR="00026919">
          <w:rPr>
            <w:szCs w:val="24"/>
          </w:rPr>
          <w:t>It was determined</w:t>
        </w:r>
      </w:ins>
      <w:del w:id="8" w:author="Dabrina D Dutcher" w:date="2016-04-19T15:01:00Z">
        <w:r w:rsidR="00287314" w:rsidDel="00026919">
          <w:rPr>
            <w:szCs w:val="24"/>
          </w:rPr>
          <w:delText>esults show</w:delText>
        </w:r>
      </w:del>
      <w:r w:rsidR="00287314">
        <w:rPr>
          <w:szCs w:val="24"/>
        </w:rPr>
        <w:t xml:space="preserve"> that</w:t>
      </w:r>
      <w:r w:rsidR="004A1359">
        <w:rPr>
          <w:szCs w:val="24"/>
        </w:rPr>
        <w:t xml:space="preserve"> oxidized </w:t>
      </w:r>
      <w:r w:rsidR="004A1359" w:rsidRPr="00345DC6">
        <w:rPr>
          <w:szCs w:val="24"/>
        </w:rPr>
        <w:t>α-pinene</w:t>
      </w:r>
      <w:r w:rsidR="00287314">
        <w:rPr>
          <w:szCs w:val="24"/>
        </w:rPr>
        <w:t xml:space="preserve"> particles formed </w:t>
      </w:r>
      <w:r w:rsidR="004A1359">
        <w:rPr>
          <w:szCs w:val="24"/>
        </w:rPr>
        <w:t>in dry</w:t>
      </w:r>
      <w:r w:rsidR="00416460">
        <w:rPr>
          <w:szCs w:val="24"/>
        </w:rPr>
        <w:t xml:space="preserve"> conditions have</w:t>
      </w:r>
      <w:r w:rsidR="008009ED">
        <w:rPr>
          <w:szCs w:val="24"/>
        </w:rPr>
        <w:t xml:space="preserve"> a</w:t>
      </w:r>
      <w:r w:rsidR="004A1359">
        <w:rPr>
          <w:szCs w:val="24"/>
        </w:rPr>
        <w:t xml:space="preserve"> surface tension </w:t>
      </w:r>
      <w:r>
        <w:rPr>
          <w:szCs w:val="24"/>
        </w:rPr>
        <w:t>similar</w:t>
      </w:r>
      <w:r w:rsidR="004A1359">
        <w:rPr>
          <w:szCs w:val="24"/>
        </w:rPr>
        <w:t xml:space="preserve"> to that of pure </w:t>
      </w:r>
      <w:r w:rsidR="004A1359" w:rsidRPr="00345DC6">
        <w:rPr>
          <w:szCs w:val="24"/>
        </w:rPr>
        <w:t>α-pinene</w:t>
      </w:r>
      <w:r w:rsidR="00416460" w:rsidRPr="00225053">
        <w:rPr>
          <w:szCs w:val="24"/>
        </w:rPr>
        <w:t xml:space="preserve">, and </w:t>
      </w:r>
      <w:ins w:id="9" w:author="Dabrina D Dutcher" w:date="2016-04-07T14:22:00Z">
        <w:r w:rsidR="00315318">
          <w:rPr>
            <w:szCs w:val="24"/>
          </w:rPr>
          <w:t xml:space="preserve">oxidized </w:t>
        </w:r>
        <w:r w:rsidR="00315318" w:rsidRPr="00345DC6">
          <w:rPr>
            <w:szCs w:val="24"/>
          </w:rPr>
          <w:t>α-</w:t>
        </w:r>
        <w:r w:rsidR="00315318">
          <w:rPr>
            <w:szCs w:val="24"/>
          </w:rPr>
          <w:t xml:space="preserve">pinene particles </w:t>
        </w:r>
      </w:ins>
      <w:r w:rsidR="00416460" w:rsidRPr="00225053">
        <w:rPr>
          <w:szCs w:val="24"/>
        </w:rPr>
        <w:t>particles formed in wet conditions have</w:t>
      </w:r>
      <w:r w:rsidR="008009ED" w:rsidRPr="00225053">
        <w:rPr>
          <w:szCs w:val="24"/>
        </w:rPr>
        <w:t xml:space="preserve"> a surface tension</w:t>
      </w:r>
      <w:r w:rsidR="00416460" w:rsidRPr="00225053">
        <w:rPr>
          <w:szCs w:val="24"/>
        </w:rPr>
        <w:t xml:space="preserve"> that </w:t>
      </w:r>
      <w:r w:rsidR="008009ED" w:rsidRPr="00225053">
        <w:rPr>
          <w:szCs w:val="24"/>
        </w:rPr>
        <w:t>is</w:t>
      </w:r>
      <w:r w:rsidR="00416460" w:rsidRPr="00225053">
        <w:rPr>
          <w:szCs w:val="24"/>
        </w:rPr>
        <w:t xml:space="preserve"> significantly higher.</w:t>
      </w:r>
    </w:p>
    <w:p w:rsidR="009D0D66" w:rsidRDefault="009D0D66" w:rsidP="004F25D5">
      <w:pPr>
        <w:rPr>
          <w:lang w:val="en-GB"/>
        </w:rPr>
      </w:pPr>
    </w:p>
    <w:p w:rsidR="009D0D66" w:rsidRDefault="009D0D66" w:rsidP="004F25D5">
      <w:pPr>
        <w:pStyle w:val="Heading1"/>
        <w:rPr>
          <w:lang w:val="en-GB"/>
        </w:rPr>
      </w:pPr>
      <w:r>
        <w:rPr>
          <w:lang w:val="en-GB"/>
        </w:rPr>
        <w:t>Introduction</w:t>
      </w:r>
    </w:p>
    <w:p w:rsidR="00DA6300" w:rsidRDefault="005D7873" w:rsidP="004F25D5">
      <w:pPr>
        <w:rPr>
          <w:szCs w:val="24"/>
        </w:rPr>
      </w:pPr>
      <w:r>
        <w:rPr>
          <w:szCs w:val="24"/>
        </w:rPr>
        <w:t xml:space="preserve">According to the </w:t>
      </w:r>
      <w:r w:rsidR="00C059F5" w:rsidRPr="00FA098D">
        <w:t>Fifth Assessment Report of the Intergovernmental Panel on Climate Change</w:t>
      </w:r>
      <w:r>
        <w:rPr>
          <w:szCs w:val="24"/>
        </w:rPr>
        <w:t>, clouds and aerosols contribute the largest u</w:t>
      </w:r>
      <w:r w:rsidR="00A81C05">
        <w:rPr>
          <w:szCs w:val="24"/>
        </w:rPr>
        <w:t>ncertainty to understanding changes in climate</w:t>
      </w:r>
      <w:r w:rsidR="0004618D">
        <w:rPr>
          <w:szCs w:val="24"/>
        </w:rPr>
        <w:t xml:space="preserve"> (</w:t>
      </w:r>
      <w:r w:rsidR="00FA098D">
        <w:rPr>
          <w:szCs w:val="24"/>
        </w:rPr>
        <w:t>Boucher et al., 2013).</w:t>
      </w:r>
      <w:r w:rsidR="00382C83">
        <w:rPr>
          <w:szCs w:val="24"/>
        </w:rPr>
        <w:t xml:space="preserve"> </w:t>
      </w:r>
      <w:r w:rsidR="0004618D">
        <w:rPr>
          <w:szCs w:val="24"/>
        </w:rPr>
        <w:t>Aerosols affect the climate directly by reflecting or absorbing solar radiation</w:t>
      </w:r>
      <w:r w:rsidR="00EF05BB">
        <w:rPr>
          <w:szCs w:val="24"/>
        </w:rPr>
        <w:t xml:space="preserve">, and indirectly when they form cloud particles </w:t>
      </w:r>
      <w:r w:rsidR="00EF05BB" w:rsidRPr="00EF05BB">
        <w:rPr>
          <w:szCs w:val="24"/>
        </w:rPr>
        <w:t>(</w:t>
      </w:r>
      <w:r w:rsidR="00FA098D">
        <w:rPr>
          <w:szCs w:val="24"/>
        </w:rPr>
        <w:t>Boucher et al., 2013</w:t>
      </w:r>
      <w:r w:rsidR="00EF05BB">
        <w:rPr>
          <w:szCs w:val="24"/>
        </w:rPr>
        <w:t>)</w:t>
      </w:r>
      <w:r w:rsidR="00382C83">
        <w:rPr>
          <w:szCs w:val="24"/>
        </w:rPr>
        <w:t xml:space="preserve">. </w:t>
      </w:r>
      <w:r w:rsidR="00805826">
        <w:rPr>
          <w:szCs w:val="24"/>
        </w:rPr>
        <w:t>A major difficulty in modeling particle nucleation and aerosol activation lies in determining physical properties of particles on the nanoscale without precise knowledge about chemical composition.</w:t>
      </w:r>
    </w:p>
    <w:p w:rsidR="00F13B30" w:rsidRPr="00497A74" w:rsidRDefault="00FB30B5" w:rsidP="004F25D5">
      <w:pPr>
        <w:rPr>
          <w:i/>
          <w:rPrChange w:id="10" w:author="Dabrina D Dutcher" w:date="2016-05-09T14:36:00Z">
            <w:rPr>
              <w:szCs w:val="24"/>
            </w:rPr>
          </w:rPrChange>
        </w:rPr>
      </w:pPr>
      <w:r>
        <w:rPr>
          <w:szCs w:val="24"/>
        </w:rPr>
        <w:t>Recent studies in particle nucleation and cloud droplet activation have used various methods to estimate particle surface tensio</w:t>
      </w:r>
      <w:r w:rsidR="00F22E95">
        <w:rPr>
          <w:szCs w:val="24"/>
        </w:rPr>
        <w:t>n</w:t>
      </w:r>
      <w:r>
        <w:rPr>
          <w:szCs w:val="24"/>
        </w:rPr>
        <w:t>, which is a very important parameter in modeling both proces</w:t>
      </w:r>
      <w:r w:rsidR="00223567">
        <w:rPr>
          <w:szCs w:val="24"/>
        </w:rPr>
        <w:t>s</w:t>
      </w:r>
      <w:r>
        <w:rPr>
          <w:szCs w:val="24"/>
        </w:rPr>
        <w:t>es (</w:t>
      </w:r>
      <w:ins w:id="11" w:author="Dabrina D Dutcher" w:date="2016-05-09T14:36:00Z">
        <w:r w:rsidR="00497A74" w:rsidRPr="00497A74">
          <w:rPr>
            <w:rPrChange w:id="12" w:author="Dabrina D Dutcher" w:date="2016-05-09T14:36:00Z">
              <w:rPr>
                <w:i/>
              </w:rPr>
            </w:rPrChange>
          </w:rPr>
          <w:t xml:space="preserve">Sorjamaa et al. 2004, Prisle et al. 2010. </w:t>
        </w:r>
      </w:ins>
      <w:r w:rsidR="00F22E95">
        <w:rPr>
          <w:szCs w:val="24"/>
        </w:rPr>
        <w:t xml:space="preserve">Laaksonen and McGraw, 1996; Moldanova and </w:t>
      </w:r>
      <w:r w:rsidR="00F22E95">
        <w:t>Ljungströ</w:t>
      </w:r>
      <w:r w:rsidR="00F22E95" w:rsidRPr="00524A5F">
        <w:t>m</w:t>
      </w:r>
      <w:r w:rsidR="00F22E95">
        <w:t>, 2000</w:t>
      </w:r>
      <w:r w:rsidR="00F22E95">
        <w:rPr>
          <w:szCs w:val="24"/>
        </w:rPr>
        <w:t>; Wex et al., 2009; Petters et al., 2009</w:t>
      </w:r>
      <w:r w:rsidR="00A130B0">
        <w:rPr>
          <w:szCs w:val="24"/>
        </w:rPr>
        <w:t>; Duplissy et al., 2008</w:t>
      </w:r>
      <w:r w:rsidR="0061212D">
        <w:rPr>
          <w:szCs w:val="24"/>
        </w:rPr>
        <w:t>; Kiss et al., 2005</w:t>
      </w:r>
      <w:r>
        <w:rPr>
          <w:szCs w:val="24"/>
        </w:rPr>
        <w:t>)</w:t>
      </w:r>
      <w:r w:rsidR="00382C83">
        <w:rPr>
          <w:szCs w:val="24"/>
        </w:rPr>
        <w:t xml:space="preserve">. </w:t>
      </w:r>
      <w:r w:rsidR="00271AF8">
        <w:rPr>
          <w:szCs w:val="24"/>
        </w:rPr>
        <w:t>Particle nucleation</w:t>
      </w:r>
      <w:r w:rsidR="007317FC">
        <w:rPr>
          <w:szCs w:val="24"/>
        </w:rPr>
        <w:t xml:space="preserve"> is</w:t>
      </w:r>
      <w:r>
        <w:rPr>
          <w:szCs w:val="24"/>
        </w:rPr>
        <w:t xml:space="preserve"> de</w:t>
      </w:r>
      <w:r w:rsidR="00271AF8">
        <w:rPr>
          <w:szCs w:val="24"/>
        </w:rPr>
        <w:t>scribed by the Kelvin equation</w:t>
      </w:r>
      <w:r w:rsidR="00223567">
        <w:rPr>
          <w:szCs w:val="24"/>
        </w:rPr>
        <w:t xml:space="preserve"> (Laaksonen and McGraw, 1996), </w:t>
      </w:r>
      <w:r w:rsidR="00271AF8">
        <w:rPr>
          <w:szCs w:val="24"/>
        </w:rPr>
        <w:t>which requires knowledge about surface tension of the nucleating particle</w:t>
      </w:r>
      <w:r w:rsidR="00F13B30">
        <w:rPr>
          <w:szCs w:val="24"/>
        </w:rPr>
        <w:t xml:space="preserve"> (Laaksonen and McGr</w:t>
      </w:r>
      <w:r w:rsidR="00AE0D6C">
        <w:rPr>
          <w:szCs w:val="24"/>
        </w:rPr>
        <w:t xml:space="preserve">aw, 1996; Schmelzer et al., </w:t>
      </w:r>
      <w:commentRangeStart w:id="13"/>
      <w:r w:rsidR="00AE0D6C">
        <w:rPr>
          <w:szCs w:val="24"/>
        </w:rPr>
        <w:t>1996</w:t>
      </w:r>
      <w:commentRangeEnd w:id="13"/>
      <w:r w:rsidR="00026919">
        <w:rPr>
          <w:rStyle w:val="CommentReference"/>
          <w:rFonts w:eastAsia="Calibri"/>
          <w:color w:val="auto"/>
          <w:lang w:val="en-US" w:eastAsia="en-US"/>
        </w:rPr>
        <w:commentReference w:id="13"/>
      </w:r>
      <w:r w:rsidR="00F13B30">
        <w:rPr>
          <w:szCs w:val="24"/>
        </w:rPr>
        <w:t>)</w:t>
      </w:r>
      <w:r w:rsidR="00382C83">
        <w:rPr>
          <w:szCs w:val="24"/>
        </w:rPr>
        <w:t xml:space="preserve">. </w:t>
      </w:r>
      <w:r w:rsidR="00271AF8">
        <w:rPr>
          <w:szCs w:val="24"/>
        </w:rPr>
        <w:t xml:space="preserve">Not surprisingly, direct measurement </w:t>
      </w:r>
      <w:del w:id="14" w:author="Dabrina D Dutcher" w:date="2016-05-10T17:07:00Z">
        <w:r w:rsidR="00271AF8" w:rsidDel="005A2843">
          <w:rPr>
            <w:szCs w:val="24"/>
          </w:rPr>
          <w:delText>of this type</w:delText>
        </w:r>
      </w:del>
      <w:r w:rsidR="00271AF8">
        <w:rPr>
          <w:szCs w:val="24"/>
        </w:rPr>
        <w:t xml:space="preserve"> </w:t>
      </w:r>
      <w:r w:rsidR="00271AF8">
        <w:rPr>
          <w:szCs w:val="24"/>
        </w:rPr>
        <w:lastRenderedPageBreak/>
        <w:t xml:space="preserve">of </w:t>
      </w:r>
      <w:ins w:id="15" w:author="Dabrina D Dutcher" w:date="2016-05-10T17:08:00Z">
        <w:r w:rsidR="00E7671A">
          <w:rPr>
            <w:szCs w:val="24"/>
          </w:rPr>
          <w:t xml:space="preserve">the </w:t>
        </w:r>
      </w:ins>
      <w:r w:rsidR="00271AF8">
        <w:rPr>
          <w:szCs w:val="24"/>
        </w:rPr>
        <w:t>surface tension</w:t>
      </w:r>
      <w:ins w:id="16" w:author="Dabrina D Dutcher" w:date="2016-05-10T17:08:00Z">
        <w:r w:rsidR="00E7671A">
          <w:rPr>
            <w:szCs w:val="24"/>
          </w:rPr>
          <w:t xml:space="preserve"> of particles near activation state conditions</w:t>
        </w:r>
      </w:ins>
      <w:r w:rsidR="00271AF8">
        <w:rPr>
          <w:szCs w:val="24"/>
        </w:rPr>
        <w:t xml:space="preserve"> has not been possible</w:t>
      </w:r>
      <w:r w:rsidR="00382C83">
        <w:rPr>
          <w:szCs w:val="24"/>
        </w:rPr>
        <w:t xml:space="preserve">. </w:t>
      </w:r>
      <w:r w:rsidR="00F13B30">
        <w:rPr>
          <w:szCs w:val="24"/>
        </w:rPr>
        <w:t xml:space="preserve">Studies on nucleation often rely on an assumption about the composition and use </w:t>
      </w:r>
      <w:del w:id="17" w:author="Dabrina D Dutcher" w:date="2016-04-19T15:45:00Z">
        <w:r w:rsidR="00F13B30" w:rsidDel="00026919">
          <w:rPr>
            <w:szCs w:val="24"/>
          </w:rPr>
          <w:delText xml:space="preserve">tabulated </w:delText>
        </w:r>
      </w:del>
      <w:ins w:id="18" w:author="Dabrina D Dutcher" w:date="2016-04-19T15:45:00Z">
        <w:r w:rsidR="00026919">
          <w:rPr>
            <w:szCs w:val="24"/>
          </w:rPr>
          <w:t xml:space="preserve">complied </w:t>
        </w:r>
      </w:ins>
      <w:r w:rsidR="00F13B30">
        <w:rPr>
          <w:szCs w:val="24"/>
        </w:rPr>
        <w:t>values for bulk surface tension</w:t>
      </w:r>
      <w:ins w:id="19" w:author="Dabrina D Dutcher" w:date="2016-04-19T15:45:00Z">
        <w:r w:rsidR="00026919">
          <w:rPr>
            <w:szCs w:val="24"/>
          </w:rPr>
          <w:t xml:space="preserve"> including values e</w:t>
        </w:r>
      </w:ins>
      <w:ins w:id="20" w:author="Dabrina D Dutcher" w:date="2016-04-19T15:46:00Z">
        <w:r w:rsidR="00026919">
          <w:rPr>
            <w:szCs w:val="24"/>
          </w:rPr>
          <w:t>xtrapolated</w:t>
        </w:r>
      </w:ins>
      <w:ins w:id="21" w:author="Dabrina D Dutcher" w:date="2016-04-19T15:45:00Z">
        <w:r w:rsidR="00026919">
          <w:rPr>
            <w:szCs w:val="24"/>
          </w:rPr>
          <w:t xml:space="preserve"> from other phases</w:t>
        </w:r>
      </w:ins>
      <w:ins w:id="22" w:author="Dabrina D Dutcher" w:date="2016-04-19T15:46:00Z">
        <w:r w:rsidR="00026919">
          <w:rPr>
            <w:szCs w:val="24"/>
          </w:rPr>
          <w:t>, estimated</w:t>
        </w:r>
      </w:ins>
      <w:ins w:id="23" w:author="Dabrina D Dutcher" w:date="2016-04-19T15:47:00Z">
        <w:r w:rsidR="00026919">
          <w:rPr>
            <w:szCs w:val="24"/>
          </w:rPr>
          <w:t xml:space="preserve"> or interprelated</w:t>
        </w:r>
      </w:ins>
      <w:ins w:id="24" w:author="Dabrina D Dutcher" w:date="2016-04-19T15:45:00Z">
        <w:r w:rsidR="00026919">
          <w:rPr>
            <w:szCs w:val="24"/>
          </w:rPr>
          <w:t xml:space="preserve"> </w:t>
        </w:r>
      </w:ins>
      <w:ins w:id="25" w:author="Dabrina D Dutcher" w:date="2016-04-19T15:46:00Z">
        <w:r w:rsidR="00026919">
          <w:rPr>
            <w:szCs w:val="24"/>
          </w:rPr>
          <w:t xml:space="preserve">from similar compounds </w:t>
        </w:r>
      </w:ins>
      <w:r w:rsidR="00F13B30">
        <w:rPr>
          <w:szCs w:val="24"/>
        </w:rPr>
        <w:t xml:space="preserve"> (Daisey and Hopke, 1993) or simply assume “physically reasonable values“ (Moldanova and </w:t>
      </w:r>
      <w:r w:rsidR="00F13B30">
        <w:t>Ljungströ</w:t>
      </w:r>
      <w:r w:rsidR="00F13B30" w:rsidRPr="00524A5F">
        <w:t>m</w:t>
      </w:r>
      <w:r w:rsidR="00F13B30">
        <w:t>, 2000).</w:t>
      </w:r>
      <w:r w:rsidR="00956F91">
        <w:t xml:space="preserve"> </w:t>
      </w:r>
      <w:ins w:id="26" w:author="Dabrina D Dutcher" w:date="2016-05-09T14:47:00Z">
        <w:r w:rsidR="006240F3">
          <w:t>Hansen et al (2015) demonstrated the magnitude of the e</w:t>
        </w:r>
      </w:ins>
      <w:ins w:id="27" w:author="Dabrina D Dutcher" w:date="2016-05-09T14:48:00Z">
        <w:r w:rsidR="006240F3">
          <w:t xml:space="preserve">rror that can occur when commonly made assumptions about surface tensions are used in </w:t>
        </w:r>
      </w:ins>
      <w:ins w:id="28" w:author="Dabrina D Dutcher" w:date="2016-05-09T14:49:00Z">
        <w:r w:rsidR="006240F3">
          <w:t xml:space="preserve">models. </w:t>
        </w:r>
      </w:ins>
      <w:r w:rsidR="00956F91">
        <w:t>A direct method of measuring the surface tension</w:t>
      </w:r>
      <w:r w:rsidR="00416460">
        <w:t>s</w:t>
      </w:r>
      <w:r w:rsidR="00956F91">
        <w:t xml:space="preserve"> of particles </w:t>
      </w:r>
      <w:del w:id="29" w:author="Dabrina D Dutcher" w:date="2016-05-10T14:28:00Z">
        <w:r w:rsidR="00956F91" w:rsidDel="00053C13">
          <w:delText xml:space="preserve">shortly </w:delText>
        </w:r>
      </w:del>
      <w:ins w:id="30" w:author="Dabrina D Dutcher" w:date="2016-05-10T14:28:00Z">
        <w:r w:rsidR="00053C13">
          <w:t xml:space="preserve">immediately </w:t>
        </w:r>
      </w:ins>
      <w:r w:rsidR="00956F91">
        <w:t>after nucleation is prefe</w:t>
      </w:r>
      <w:r w:rsidR="008D5F04">
        <w:t>rable to these assumptions and would likely reduce the error in particle nucleation models.</w:t>
      </w:r>
      <w:ins w:id="31" w:author="Dabrina D Dutcher" w:date="2016-05-09T14:42:00Z">
        <w:r w:rsidR="00497A74">
          <w:t xml:space="preserve">  </w:t>
        </w:r>
      </w:ins>
    </w:p>
    <w:p w:rsidR="00026919" w:rsidRDefault="00F13B30" w:rsidP="004F25D5">
      <w:pPr>
        <w:rPr>
          <w:ins w:id="32" w:author="Dabrina D Dutcher" w:date="2016-04-19T15:11:00Z"/>
          <w:szCs w:val="24"/>
        </w:rPr>
      </w:pPr>
      <w:r w:rsidRPr="008F165E">
        <w:rPr>
          <w:szCs w:val="24"/>
        </w:rPr>
        <w:t xml:space="preserve">Köhler </w:t>
      </w:r>
      <w:r>
        <w:rPr>
          <w:szCs w:val="24"/>
        </w:rPr>
        <w:t xml:space="preserve">theory </w:t>
      </w:r>
      <w:r w:rsidR="00832BA9">
        <w:rPr>
          <w:szCs w:val="24"/>
        </w:rPr>
        <w:t>is used to predict the properties of activating cloud condensation nuclei (</w:t>
      </w:r>
      <w:r w:rsidR="002A56DB" w:rsidRPr="002A56DB">
        <w:rPr>
          <w:szCs w:val="24"/>
        </w:rPr>
        <w:t>Köhler,</w:t>
      </w:r>
      <w:r w:rsidR="002A56DB">
        <w:rPr>
          <w:szCs w:val="24"/>
        </w:rPr>
        <w:t xml:space="preserve"> 1936</w:t>
      </w:r>
      <w:r w:rsidR="00832BA9">
        <w:rPr>
          <w:szCs w:val="24"/>
        </w:rPr>
        <w:t>)</w:t>
      </w:r>
      <w:r w:rsidR="00382C83">
        <w:rPr>
          <w:szCs w:val="24"/>
        </w:rPr>
        <w:t xml:space="preserve">. </w:t>
      </w:r>
      <w:r w:rsidR="00832BA9">
        <w:rPr>
          <w:szCs w:val="24"/>
        </w:rPr>
        <w:t xml:space="preserve">The </w:t>
      </w:r>
      <w:r w:rsidR="00832BA9" w:rsidRPr="008F165E">
        <w:rPr>
          <w:szCs w:val="24"/>
        </w:rPr>
        <w:t>Köhler</w:t>
      </w:r>
      <w:r w:rsidR="00832BA9">
        <w:rPr>
          <w:szCs w:val="24"/>
        </w:rPr>
        <w:t xml:space="preserve"> equation balances the Kelvin effect with Raoult’s Law in order to describe particle activation</w:t>
      </w:r>
      <w:r w:rsidR="00382C83">
        <w:rPr>
          <w:szCs w:val="24"/>
        </w:rPr>
        <w:t xml:space="preserve">. </w:t>
      </w:r>
      <w:ins w:id="33" w:author="Dabrina D Dutcher" w:date="2016-04-19T15:36:00Z">
        <w:r w:rsidR="00026919">
          <w:rPr>
            <w:szCs w:val="24"/>
          </w:rPr>
          <w:t xml:space="preserve"> The Kohler equation </w:t>
        </w:r>
      </w:ins>
      <w:ins w:id="34" w:author="Dabrina D Dutcher" w:date="2016-04-19T15:37:00Z">
        <w:r w:rsidR="00026919">
          <w:rPr>
            <w:szCs w:val="24"/>
          </w:rPr>
          <w:t>applies equilibrium thermodynamics to describe the process in which water vapor condenses to form liquid droplets.</w:t>
        </w:r>
      </w:ins>
    </w:p>
    <w:p w:rsidR="00026919" w:rsidRPr="00026919" w:rsidRDefault="00C2794D">
      <w:pPr>
        <w:jc w:val="right"/>
        <w:rPr>
          <w:ins w:id="35" w:author="Dabrina D Dutcher" w:date="2016-04-19T15:20:00Z"/>
          <w:szCs w:val="24"/>
          <w:rPrChange w:id="36" w:author="Dabrina D Dutcher" w:date="2016-04-19T15:20:00Z">
            <w:rPr>
              <w:ins w:id="37" w:author="Dabrina D Dutcher" w:date="2016-04-19T15:20:00Z"/>
              <w:rFonts w:ascii="Cambria Math" w:hAnsi="Cambria Math"/>
              <w:szCs w:val="24"/>
            </w:rPr>
          </w:rPrChange>
        </w:rPr>
        <w:pPrChange w:id="38" w:author="Dabrina D Dutcher" w:date="2016-04-19T15:39:00Z">
          <w:pPr/>
        </w:pPrChange>
      </w:pPr>
      <m:oMath>
        <m:func>
          <m:funcPr>
            <m:ctrlPr>
              <w:rPr>
                <w:rFonts w:ascii="Cambria Math" w:hAnsi="Cambria Math"/>
                <w:szCs w:val="24"/>
              </w:rPr>
            </m:ctrlPr>
          </m:funcPr>
          <m:fName>
            <m:r>
              <m:rPr>
                <m:sty m:val="p"/>
              </m:rPr>
              <w:rPr>
                <w:rFonts w:ascii="Cambria Math" w:hAnsi="Cambria Math"/>
                <w:szCs w:val="24"/>
              </w:rPr>
              <m:t>ln</m:t>
            </m:r>
          </m:fName>
          <m:e>
            <m:d>
              <m:dPr>
                <m:ctrlPr>
                  <w:ins w:id="39" w:author="Dabrina D Dutcher" w:date="2016-04-19T15:20:00Z">
                    <w:rPr>
                      <w:rFonts w:ascii="Cambria Math" w:hAnsi="Cambria Math"/>
                      <w:i/>
                      <w:szCs w:val="24"/>
                    </w:rPr>
                  </w:ins>
                </m:ctrlPr>
              </m:dPr>
              <m:e>
                <m:f>
                  <m:fPr>
                    <m:ctrlPr>
                      <w:ins w:id="40" w:author="Dabrina D Dutcher" w:date="2016-04-19T15:20:00Z">
                        <w:rPr>
                          <w:rFonts w:ascii="Cambria Math" w:hAnsi="Cambria Math"/>
                          <w:i/>
                          <w:szCs w:val="24"/>
                        </w:rPr>
                      </w:ins>
                    </m:ctrlPr>
                  </m:fPr>
                  <m:num>
                    <m:sSub>
                      <m:sSubPr>
                        <m:ctrlPr>
                          <w:ins w:id="41" w:author="Dabrina D Dutcher" w:date="2016-04-19T15:20:00Z">
                            <w:rPr>
                              <w:rFonts w:ascii="Cambria Math" w:hAnsi="Cambria Math"/>
                              <w:i/>
                              <w:szCs w:val="24"/>
                            </w:rPr>
                          </w:ins>
                        </m:ctrlPr>
                      </m:sSubPr>
                      <m:e>
                        <m:r>
                          <w:ins w:id="42" w:author="Dabrina D Dutcher" w:date="2016-04-19T15:20:00Z">
                            <w:rPr>
                              <w:rFonts w:ascii="Cambria Math" w:hAnsi="Cambria Math"/>
                              <w:szCs w:val="24"/>
                            </w:rPr>
                            <m:t>p</m:t>
                          </w:ins>
                        </m:r>
                      </m:e>
                      <m:sub>
                        <m:r>
                          <w:ins w:id="43" w:author="Dabrina D Dutcher" w:date="2016-04-19T15:21:00Z">
                            <w:rPr>
                              <w:rFonts w:ascii="Cambria Math" w:hAnsi="Cambria Math"/>
                              <w:szCs w:val="24"/>
                            </w:rPr>
                            <m:t>w</m:t>
                          </w:ins>
                        </m:r>
                      </m:sub>
                    </m:sSub>
                    <m:r>
                      <w:ins w:id="44" w:author="Dabrina D Dutcher" w:date="2016-04-19T15:21:00Z">
                        <w:rPr>
                          <w:rFonts w:ascii="Cambria Math" w:hAnsi="Cambria Math"/>
                          <w:szCs w:val="24"/>
                        </w:rPr>
                        <m:t>(</m:t>
                      </w:ins>
                    </m:r>
                    <m:sSub>
                      <m:sSubPr>
                        <m:ctrlPr>
                          <w:ins w:id="45" w:author="Dabrina D Dutcher" w:date="2016-04-19T15:21:00Z">
                            <w:rPr>
                              <w:rFonts w:ascii="Cambria Math" w:hAnsi="Cambria Math"/>
                              <w:i/>
                              <w:szCs w:val="24"/>
                            </w:rPr>
                          </w:ins>
                        </m:ctrlPr>
                      </m:sSubPr>
                      <m:e>
                        <m:r>
                          <w:ins w:id="46" w:author="Dabrina D Dutcher" w:date="2016-04-19T15:21:00Z">
                            <w:rPr>
                              <w:rFonts w:ascii="Cambria Math" w:hAnsi="Cambria Math"/>
                              <w:szCs w:val="24"/>
                            </w:rPr>
                            <m:t>D</m:t>
                          </w:ins>
                        </m:r>
                      </m:e>
                      <m:sub>
                        <m:r>
                          <w:ins w:id="47" w:author="Dabrina D Dutcher" w:date="2016-04-19T15:21:00Z">
                            <w:rPr>
                              <w:rFonts w:ascii="Cambria Math" w:hAnsi="Cambria Math"/>
                              <w:szCs w:val="24"/>
                            </w:rPr>
                            <m:t>p)</m:t>
                          </w:ins>
                        </m:r>
                      </m:sub>
                    </m:sSub>
                  </m:num>
                  <m:den>
                    <m:sSup>
                      <m:sSupPr>
                        <m:ctrlPr>
                          <w:ins w:id="48" w:author="Dabrina D Dutcher" w:date="2016-04-19T15:21:00Z">
                            <w:rPr>
                              <w:rFonts w:ascii="Cambria Math" w:hAnsi="Cambria Math"/>
                              <w:i/>
                              <w:szCs w:val="24"/>
                            </w:rPr>
                          </w:ins>
                        </m:ctrlPr>
                      </m:sSupPr>
                      <m:e>
                        <m:r>
                          <w:ins w:id="49" w:author="Dabrina D Dutcher" w:date="2016-04-19T15:21:00Z">
                            <w:rPr>
                              <w:rFonts w:ascii="Cambria Math" w:hAnsi="Cambria Math"/>
                              <w:szCs w:val="24"/>
                            </w:rPr>
                            <m:t>p</m:t>
                          </w:ins>
                        </m:r>
                      </m:e>
                      <m:sup>
                        <m:r>
                          <w:ins w:id="50" w:author="Dabrina D Dutcher" w:date="2016-04-19T15:21:00Z">
                            <w:rPr>
                              <w:rFonts w:ascii="Cambria Math" w:hAnsi="Cambria Math"/>
                              <w:szCs w:val="24"/>
                            </w:rPr>
                            <m:t>0</m:t>
                          </w:ins>
                        </m:r>
                      </m:sup>
                    </m:sSup>
                  </m:den>
                </m:f>
              </m:e>
            </m:d>
          </m:e>
        </m:func>
        <m:r>
          <w:ins w:id="51" w:author="Dabrina D Dutcher" w:date="2016-04-19T15:21:00Z">
            <w:rPr>
              <w:rFonts w:ascii="Cambria Math" w:hAnsi="Cambria Math"/>
              <w:szCs w:val="24"/>
            </w:rPr>
            <m:t>=</m:t>
          </w:ins>
        </m:r>
        <m:f>
          <m:fPr>
            <m:ctrlPr>
              <w:ins w:id="52" w:author="Dabrina D Dutcher" w:date="2016-04-19T15:21:00Z">
                <w:rPr>
                  <w:rFonts w:ascii="Cambria Math" w:hAnsi="Cambria Math"/>
                  <w:i/>
                  <w:szCs w:val="24"/>
                </w:rPr>
              </w:ins>
            </m:ctrlPr>
          </m:fPr>
          <m:num>
            <m:r>
              <w:ins w:id="53" w:author="Dabrina D Dutcher" w:date="2016-04-19T15:21:00Z">
                <w:rPr>
                  <w:rFonts w:ascii="Cambria Math" w:hAnsi="Cambria Math"/>
                  <w:szCs w:val="24"/>
                </w:rPr>
                <m:t>4</m:t>
              </w:ins>
            </m:r>
            <m:sSub>
              <m:sSubPr>
                <m:ctrlPr>
                  <w:ins w:id="54" w:author="Dabrina D Dutcher" w:date="2016-04-19T15:22:00Z">
                    <w:rPr>
                      <w:rFonts w:ascii="Cambria Math" w:hAnsi="Cambria Math"/>
                      <w:i/>
                      <w:szCs w:val="24"/>
                    </w:rPr>
                  </w:ins>
                </m:ctrlPr>
              </m:sSubPr>
              <m:e>
                <m:r>
                  <w:ins w:id="55" w:author="Dabrina D Dutcher" w:date="2016-04-19T15:22:00Z">
                    <w:rPr>
                      <w:rFonts w:ascii="Cambria Math" w:hAnsi="Cambria Math"/>
                      <w:szCs w:val="24"/>
                    </w:rPr>
                    <m:t>M</m:t>
                  </w:ins>
                </m:r>
              </m:e>
              <m:sub>
                <m:r>
                  <w:ins w:id="56" w:author="Dabrina D Dutcher" w:date="2016-04-19T15:22:00Z">
                    <w:rPr>
                      <w:rFonts w:ascii="Cambria Math" w:hAnsi="Cambria Math"/>
                      <w:szCs w:val="24"/>
                    </w:rPr>
                    <m:t>w</m:t>
                  </w:ins>
                </m:r>
              </m:sub>
            </m:sSub>
            <m:sSub>
              <m:sSubPr>
                <m:ctrlPr>
                  <w:ins w:id="57" w:author="Dabrina D Dutcher" w:date="2016-04-19T15:22:00Z">
                    <w:rPr>
                      <w:rFonts w:ascii="Cambria Math" w:hAnsi="Cambria Math"/>
                      <w:i/>
                      <w:szCs w:val="24"/>
                    </w:rPr>
                  </w:ins>
                </m:ctrlPr>
              </m:sSubPr>
              <m:e>
                <m:r>
                  <w:ins w:id="58" w:author="Dabrina D Dutcher" w:date="2016-04-19T15:22:00Z">
                    <w:rPr>
                      <w:rFonts w:ascii="Cambria Math" w:hAnsi="Cambria Math"/>
                      <w:szCs w:val="24"/>
                    </w:rPr>
                    <m:t>σ</m:t>
                  </w:ins>
                </m:r>
              </m:e>
              <m:sub>
                <m:r>
                  <w:ins w:id="59" w:author="Dabrina D Dutcher" w:date="2016-04-19T15:22:00Z">
                    <w:rPr>
                      <w:rFonts w:ascii="Cambria Math" w:hAnsi="Cambria Math"/>
                      <w:szCs w:val="24"/>
                    </w:rPr>
                    <m:t>w</m:t>
                  </w:ins>
                </m:r>
              </m:sub>
            </m:sSub>
          </m:num>
          <m:den>
            <m:r>
              <w:ins w:id="60" w:author="Dabrina D Dutcher" w:date="2016-04-19T15:22:00Z">
                <w:rPr>
                  <w:rFonts w:ascii="Cambria Math" w:hAnsi="Cambria Math"/>
                  <w:szCs w:val="24"/>
                </w:rPr>
                <m:t>RT</m:t>
              </w:ins>
            </m:r>
            <m:sSub>
              <m:sSubPr>
                <m:ctrlPr>
                  <w:ins w:id="61" w:author="Dabrina D Dutcher" w:date="2016-04-19T15:22:00Z">
                    <w:rPr>
                      <w:rFonts w:ascii="Cambria Math" w:hAnsi="Cambria Math"/>
                      <w:i/>
                      <w:szCs w:val="24"/>
                    </w:rPr>
                  </w:ins>
                </m:ctrlPr>
              </m:sSubPr>
              <m:e>
                <m:r>
                  <w:ins w:id="62" w:author="Dabrina D Dutcher" w:date="2016-04-19T15:23:00Z">
                    <w:rPr>
                      <w:rFonts w:ascii="Cambria Math" w:hAnsi="Cambria Math"/>
                      <w:szCs w:val="24"/>
                    </w:rPr>
                    <m:t>ρ</m:t>
                  </w:ins>
                </m:r>
              </m:e>
              <m:sub>
                <m:r>
                  <w:ins w:id="63" w:author="Dabrina D Dutcher" w:date="2016-04-19T15:23:00Z">
                    <w:rPr>
                      <w:rFonts w:ascii="Cambria Math" w:hAnsi="Cambria Math"/>
                      <w:szCs w:val="24"/>
                    </w:rPr>
                    <m:t>w</m:t>
                  </w:ins>
                </m:r>
              </m:sub>
            </m:sSub>
            <m:sSub>
              <m:sSubPr>
                <m:ctrlPr>
                  <w:ins w:id="64" w:author="Dabrina D Dutcher" w:date="2016-04-19T15:22:00Z">
                    <w:rPr>
                      <w:rFonts w:ascii="Cambria Math" w:hAnsi="Cambria Math"/>
                      <w:i/>
                      <w:szCs w:val="24"/>
                    </w:rPr>
                  </w:ins>
                </m:ctrlPr>
              </m:sSubPr>
              <m:e>
                <m:r>
                  <w:ins w:id="65" w:author="Dabrina D Dutcher" w:date="2016-04-19T15:22:00Z">
                    <w:rPr>
                      <w:rFonts w:ascii="Cambria Math" w:hAnsi="Cambria Math"/>
                      <w:szCs w:val="24"/>
                    </w:rPr>
                    <m:t>D</m:t>
                  </w:ins>
                </m:r>
              </m:e>
              <m:sub>
                <m:r>
                  <w:ins w:id="66" w:author="Dabrina D Dutcher" w:date="2016-04-19T15:23:00Z">
                    <w:rPr>
                      <w:rFonts w:ascii="Cambria Math" w:hAnsi="Cambria Math"/>
                      <w:szCs w:val="24"/>
                    </w:rPr>
                    <m:t>p</m:t>
                  </w:ins>
                </m:r>
              </m:sub>
            </m:sSub>
          </m:den>
        </m:f>
        <m:r>
          <w:ins w:id="67" w:author="Dabrina D Dutcher" w:date="2016-04-19T15:23:00Z">
            <w:rPr>
              <w:rFonts w:ascii="Cambria Math" w:hAnsi="Cambria Math"/>
              <w:szCs w:val="24"/>
            </w:rPr>
            <m:t>-</m:t>
          </w:ins>
        </m:r>
        <m:f>
          <m:fPr>
            <m:ctrlPr>
              <w:ins w:id="68" w:author="Dabrina D Dutcher" w:date="2016-04-19T15:23:00Z">
                <w:rPr>
                  <w:rFonts w:ascii="Cambria Math" w:hAnsi="Cambria Math"/>
                  <w:i/>
                  <w:szCs w:val="24"/>
                </w:rPr>
              </w:ins>
            </m:ctrlPr>
          </m:fPr>
          <m:num>
            <m:r>
              <w:ins w:id="69" w:author="Dabrina D Dutcher" w:date="2016-04-19T15:23:00Z">
                <w:rPr>
                  <w:rFonts w:ascii="Cambria Math" w:hAnsi="Cambria Math"/>
                  <w:szCs w:val="24"/>
                </w:rPr>
                <m:t>6</m:t>
              </w:ins>
            </m:r>
            <m:sSub>
              <m:sSubPr>
                <m:ctrlPr>
                  <w:ins w:id="70" w:author="Dabrina D Dutcher" w:date="2016-04-19T15:23:00Z">
                    <w:rPr>
                      <w:rFonts w:ascii="Cambria Math" w:hAnsi="Cambria Math"/>
                      <w:i/>
                      <w:szCs w:val="24"/>
                    </w:rPr>
                  </w:ins>
                </m:ctrlPr>
              </m:sSubPr>
              <m:e>
                <m:r>
                  <w:ins w:id="71" w:author="Dabrina D Dutcher" w:date="2016-04-19T15:23:00Z">
                    <w:rPr>
                      <w:rFonts w:ascii="Cambria Math" w:hAnsi="Cambria Math"/>
                      <w:szCs w:val="24"/>
                    </w:rPr>
                    <m:t>n</m:t>
                  </w:ins>
                </m:r>
              </m:e>
              <m:sub>
                <m:r>
                  <w:ins w:id="72" w:author="Dabrina D Dutcher" w:date="2016-04-19T15:23:00Z">
                    <w:rPr>
                      <w:rFonts w:ascii="Cambria Math" w:hAnsi="Cambria Math"/>
                      <w:szCs w:val="24"/>
                    </w:rPr>
                    <m:t>s</m:t>
                  </w:ins>
                </m:r>
              </m:sub>
            </m:sSub>
            <m:sSub>
              <m:sSubPr>
                <m:ctrlPr>
                  <w:ins w:id="73" w:author="Dabrina D Dutcher" w:date="2016-04-19T15:23:00Z">
                    <w:rPr>
                      <w:rFonts w:ascii="Cambria Math" w:hAnsi="Cambria Math"/>
                      <w:i/>
                      <w:szCs w:val="24"/>
                    </w:rPr>
                  </w:ins>
                </m:ctrlPr>
              </m:sSubPr>
              <m:e>
                <m:r>
                  <w:ins w:id="74" w:author="Dabrina D Dutcher" w:date="2016-04-19T15:23:00Z">
                    <w:rPr>
                      <w:rFonts w:ascii="Cambria Math" w:hAnsi="Cambria Math"/>
                      <w:szCs w:val="24"/>
                    </w:rPr>
                    <m:t>M</m:t>
                  </w:ins>
                </m:r>
              </m:e>
              <m:sub>
                <m:r>
                  <w:ins w:id="75" w:author="Dabrina D Dutcher" w:date="2016-04-19T15:23:00Z">
                    <w:rPr>
                      <w:rFonts w:ascii="Cambria Math" w:hAnsi="Cambria Math"/>
                      <w:szCs w:val="24"/>
                    </w:rPr>
                    <m:t>w</m:t>
                  </w:ins>
                </m:r>
              </m:sub>
            </m:sSub>
          </m:num>
          <m:den>
            <m:r>
              <w:ins w:id="76" w:author="Dabrina D Dutcher" w:date="2016-04-19T15:31:00Z">
                <w:rPr>
                  <w:rFonts w:ascii="Cambria Math" w:hAnsi="Cambria Math"/>
                  <w:szCs w:val="24"/>
                </w:rPr>
                <m:t>π</m:t>
              </w:ins>
            </m:r>
            <m:sSub>
              <m:sSubPr>
                <m:ctrlPr>
                  <w:ins w:id="77" w:author="Dabrina D Dutcher" w:date="2016-04-19T15:31:00Z">
                    <w:rPr>
                      <w:rFonts w:ascii="Cambria Math" w:hAnsi="Cambria Math"/>
                      <w:i/>
                      <w:szCs w:val="24"/>
                    </w:rPr>
                  </w:ins>
                </m:ctrlPr>
              </m:sSubPr>
              <m:e>
                <m:r>
                  <w:ins w:id="78" w:author="Dabrina D Dutcher" w:date="2016-04-19T15:31:00Z">
                    <w:rPr>
                      <w:rFonts w:ascii="Cambria Math" w:hAnsi="Cambria Math"/>
                      <w:szCs w:val="24"/>
                    </w:rPr>
                    <m:t>ρ</m:t>
                  </w:ins>
                </m:r>
              </m:e>
              <m:sub>
                <m:r>
                  <w:ins w:id="79" w:author="Dabrina D Dutcher" w:date="2016-04-19T15:31:00Z">
                    <w:rPr>
                      <w:rFonts w:ascii="Cambria Math" w:hAnsi="Cambria Math"/>
                      <w:szCs w:val="24"/>
                    </w:rPr>
                    <m:t>w</m:t>
                  </w:ins>
                </m:r>
              </m:sub>
            </m:sSub>
            <m:sSubSup>
              <m:sSubSupPr>
                <m:ctrlPr>
                  <w:ins w:id="80" w:author="Dabrina D Dutcher" w:date="2016-04-19T15:31:00Z">
                    <w:rPr>
                      <w:rFonts w:ascii="Cambria Math" w:hAnsi="Cambria Math"/>
                      <w:i/>
                      <w:szCs w:val="24"/>
                    </w:rPr>
                  </w:ins>
                </m:ctrlPr>
              </m:sSubSupPr>
              <m:e>
                <m:r>
                  <w:ins w:id="81" w:author="Dabrina D Dutcher" w:date="2016-04-19T15:31:00Z">
                    <w:rPr>
                      <w:rFonts w:ascii="Cambria Math" w:hAnsi="Cambria Math"/>
                      <w:szCs w:val="24"/>
                    </w:rPr>
                    <m:t>D</m:t>
                  </w:ins>
                </m:r>
              </m:e>
              <m:sub>
                <m:r>
                  <w:ins w:id="82" w:author="Dabrina D Dutcher" w:date="2016-04-19T15:31:00Z">
                    <w:rPr>
                      <w:rFonts w:ascii="Cambria Math" w:hAnsi="Cambria Math"/>
                      <w:szCs w:val="24"/>
                    </w:rPr>
                    <m:t>p</m:t>
                  </w:ins>
                </m:r>
              </m:sub>
              <m:sup>
                <m:r>
                  <w:ins w:id="83" w:author="Dabrina D Dutcher" w:date="2016-04-19T15:31:00Z">
                    <w:rPr>
                      <w:rFonts w:ascii="Cambria Math" w:hAnsi="Cambria Math"/>
                      <w:szCs w:val="24"/>
                    </w:rPr>
                    <m:t>3</m:t>
                  </w:ins>
                </m:r>
              </m:sup>
            </m:sSubSup>
          </m:den>
        </m:f>
      </m:oMath>
      <w:ins w:id="84" w:author="Dabrina D Dutcher" w:date="2016-04-19T15:39:00Z">
        <w:r w:rsidR="00026919">
          <w:rPr>
            <w:szCs w:val="24"/>
          </w:rPr>
          <w:t xml:space="preserve">                                                  (1)</w:t>
        </w:r>
      </w:ins>
    </w:p>
    <w:p w:rsidR="004F25D5" w:rsidRDefault="00026919" w:rsidP="004F25D5">
      <w:pPr>
        <w:rPr>
          <w:szCs w:val="24"/>
        </w:rPr>
      </w:pPr>
      <m:oMath>
        <m:r>
          <w:del w:id="85" w:author="Dabrina D Dutcher" w:date="2016-04-19T15:10:00Z">
            <m:rPr>
              <m:sty m:val="p"/>
            </m:rPr>
            <w:rPr>
              <w:rFonts w:ascii="Cambria Math" w:hAnsi="Cambria Math"/>
              <w:szCs w:val="24"/>
            </w:rPr>
            <m:t>⁡</m:t>
          </w:del>
        </m:r>
      </m:oMath>
      <w:ins w:id="86" w:author="Dabrina D Dutcher" w:date="2016-04-19T15:16:00Z">
        <w:r>
          <w:rPr>
            <w:szCs w:val="24"/>
          </w:rPr>
          <w:t>where, T=absolute temperature, R=</w:t>
        </w:r>
      </w:ins>
      <w:ins w:id="87" w:author="Dabrina D Dutcher" w:date="2016-04-19T15:32:00Z">
        <w:r>
          <w:rPr>
            <w:szCs w:val="24"/>
          </w:rPr>
          <w:t xml:space="preserve">ideal gas constant, </w:t>
        </w:r>
      </w:ins>
      <w:ins w:id="88" w:author="Dabrina D Dutcher" w:date="2016-04-19T15:33:00Z">
        <w:r>
          <w:rPr>
            <w:szCs w:val="24"/>
          </w:rPr>
          <w:t>p</w:t>
        </w:r>
        <w:r w:rsidRPr="004865B0">
          <w:rPr>
            <w:szCs w:val="24"/>
            <w:vertAlign w:val="subscript"/>
            <w:rPrChange w:id="89" w:author="Dabrina D Dutcher" w:date="2016-04-22T14:50:00Z">
              <w:rPr>
                <w:szCs w:val="24"/>
              </w:rPr>
            </w:rPrChange>
          </w:rPr>
          <w:t>w</w:t>
        </w:r>
        <w:r>
          <w:rPr>
            <w:szCs w:val="24"/>
          </w:rPr>
          <w:t>=droplet water vapor pressure, p</w:t>
        </w:r>
        <w:r w:rsidRPr="004865B0">
          <w:rPr>
            <w:szCs w:val="24"/>
            <w:vertAlign w:val="subscript"/>
            <w:rPrChange w:id="90" w:author="Dabrina D Dutcher" w:date="2016-04-22T14:51:00Z">
              <w:rPr>
                <w:szCs w:val="24"/>
              </w:rPr>
            </w:rPrChange>
          </w:rPr>
          <w:t>0</w:t>
        </w:r>
        <w:r>
          <w:rPr>
            <w:szCs w:val="24"/>
          </w:rPr>
          <w:t>=saturation vapor pressure over a flat surface,</w:t>
        </w:r>
      </w:ins>
      <w:ins w:id="91" w:author="Dabrina D Dutcher" w:date="2016-04-19T15:35:00Z">
        <w:r>
          <w:rPr>
            <w:szCs w:val="24"/>
          </w:rPr>
          <w:t xml:space="preserve"> σ</w:t>
        </w:r>
        <w:r w:rsidRPr="004865B0">
          <w:rPr>
            <w:szCs w:val="24"/>
            <w:vertAlign w:val="subscript"/>
            <w:rPrChange w:id="92" w:author="Dabrina D Dutcher" w:date="2016-04-22T14:51:00Z">
              <w:rPr>
                <w:szCs w:val="24"/>
              </w:rPr>
            </w:rPrChange>
          </w:rPr>
          <w:t>w</w:t>
        </w:r>
        <w:r>
          <w:rPr>
            <w:szCs w:val="24"/>
          </w:rPr>
          <w:t>=droplet surface tension</w:t>
        </w:r>
      </w:ins>
      <w:ins w:id="93" w:author="Dabrina D Dutcher" w:date="2016-04-19T15:34:00Z">
        <w:r>
          <w:rPr>
            <w:szCs w:val="24"/>
          </w:rPr>
          <w:t>,</w:t>
        </w:r>
      </w:ins>
      <w:ins w:id="94" w:author="Dabrina D Dutcher" w:date="2016-04-19T15:33:00Z">
        <w:r>
          <w:rPr>
            <w:szCs w:val="24"/>
          </w:rPr>
          <w:t xml:space="preserve"> </w:t>
        </w:r>
      </w:ins>
      <w:ins w:id="95" w:author="Dabrina D Dutcher" w:date="2016-04-19T15:34:00Z">
        <w:r>
          <w:rPr>
            <w:szCs w:val="24"/>
          </w:rPr>
          <w:t>ρ</w:t>
        </w:r>
        <w:r w:rsidRPr="004865B0">
          <w:rPr>
            <w:szCs w:val="24"/>
            <w:vertAlign w:val="subscript"/>
            <w:rPrChange w:id="96" w:author="Dabrina D Dutcher" w:date="2016-04-22T14:51:00Z">
              <w:rPr>
                <w:szCs w:val="24"/>
              </w:rPr>
            </w:rPrChange>
          </w:rPr>
          <w:t>w</w:t>
        </w:r>
        <w:r>
          <w:rPr>
            <w:szCs w:val="24"/>
          </w:rPr>
          <w:t>=denisty of pure water, n</w:t>
        </w:r>
        <w:r w:rsidRPr="004865B0">
          <w:rPr>
            <w:szCs w:val="24"/>
            <w:vertAlign w:val="subscript"/>
            <w:rPrChange w:id="97" w:author="Dabrina D Dutcher" w:date="2016-04-22T14:51:00Z">
              <w:rPr>
                <w:szCs w:val="24"/>
              </w:rPr>
            </w:rPrChange>
          </w:rPr>
          <w:t>s</w:t>
        </w:r>
        <w:r>
          <w:rPr>
            <w:szCs w:val="24"/>
          </w:rPr>
          <w:t>=moles of solute, M</w:t>
        </w:r>
        <w:r w:rsidRPr="004865B0">
          <w:rPr>
            <w:szCs w:val="24"/>
            <w:vertAlign w:val="subscript"/>
            <w:rPrChange w:id="98" w:author="Dabrina D Dutcher" w:date="2016-04-22T14:51:00Z">
              <w:rPr>
                <w:szCs w:val="24"/>
              </w:rPr>
            </w:rPrChange>
          </w:rPr>
          <w:t>w</w:t>
        </w:r>
        <w:r>
          <w:rPr>
            <w:szCs w:val="24"/>
          </w:rPr>
          <w:t>=molecular weight of water</w:t>
        </w:r>
      </w:ins>
      <w:ins w:id="99" w:author="Dabrina D Dutcher" w:date="2016-04-19T15:17:00Z">
        <w:r>
          <w:rPr>
            <w:szCs w:val="24"/>
          </w:rPr>
          <w:t>,</w:t>
        </w:r>
      </w:ins>
      <w:ins w:id="100" w:author="Dabrina D Dutcher" w:date="2016-04-19T15:34:00Z">
        <w:r>
          <w:rPr>
            <w:szCs w:val="24"/>
          </w:rPr>
          <w:t xml:space="preserve"> D</w:t>
        </w:r>
        <w:r w:rsidRPr="004865B0">
          <w:rPr>
            <w:szCs w:val="24"/>
            <w:vertAlign w:val="subscript"/>
            <w:rPrChange w:id="101" w:author="Dabrina D Dutcher" w:date="2016-04-22T14:51:00Z">
              <w:rPr>
                <w:szCs w:val="24"/>
              </w:rPr>
            </w:rPrChange>
          </w:rPr>
          <w:t>p</w:t>
        </w:r>
        <w:r>
          <w:rPr>
            <w:szCs w:val="24"/>
          </w:rPr>
          <w:t>=droplet diamter</w:t>
        </w:r>
      </w:ins>
      <w:ins w:id="102" w:author="Dabrina D Dutcher" w:date="2016-04-19T15:35:00Z">
        <w:r>
          <w:rPr>
            <w:szCs w:val="24"/>
          </w:rPr>
          <w:t xml:space="preserve"> (</w:t>
        </w:r>
      </w:ins>
      <w:ins w:id="103" w:author="Dabrina D Dutcher" w:date="2016-04-19T15:36:00Z">
        <w:r>
          <w:rPr>
            <w:rFonts w:ascii="Arial" w:hAnsi="Arial" w:cs="Arial"/>
            <w:color w:val="252525"/>
            <w:sz w:val="21"/>
            <w:szCs w:val="21"/>
            <w:shd w:val="clear" w:color="auto" w:fill="FFFFFF"/>
          </w:rPr>
          <w:t>Köhler, H., 1936. The nucleus in and the growth of hygroscopic droplets. Trans.Faraday Soc., 32, 1152–1161).</w:t>
        </w:r>
      </w:ins>
      <w:ins w:id="104" w:author="Dabrina D Dutcher" w:date="2016-04-19T15:17:00Z">
        <w:r>
          <w:rPr>
            <w:szCs w:val="24"/>
          </w:rPr>
          <w:t xml:space="preserve"> </w:t>
        </w:r>
      </w:ins>
      <w:r w:rsidR="00832BA9">
        <w:rPr>
          <w:szCs w:val="24"/>
        </w:rPr>
        <w:t>Thus, similar problems arise in specifying physical properties</w:t>
      </w:r>
      <w:r w:rsidR="00FC4FDB">
        <w:rPr>
          <w:szCs w:val="24"/>
        </w:rPr>
        <w:t xml:space="preserve"> used</w:t>
      </w:r>
      <w:r w:rsidR="00832BA9">
        <w:rPr>
          <w:szCs w:val="24"/>
        </w:rPr>
        <w:t xml:space="preserve"> in the Kelvin term of the </w:t>
      </w:r>
      <w:r w:rsidR="00832BA9" w:rsidRPr="008F165E">
        <w:rPr>
          <w:szCs w:val="24"/>
        </w:rPr>
        <w:t>Köhler</w:t>
      </w:r>
      <w:r w:rsidR="00832BA9">
        <w:rPr>
          <w:szCs w:val="24"/>
        </w:rPr>
        <w:t xml:space="preserve"> equation</w:t>
      </w:r>
      <w:r w:rsidR="00382C83">
        <w:rPr>
          <w:szCs w:val="24"/>
        </w:rPr>
        <w:t xml:space="preserve">. </w:t>
      </w:r>
      <w:r w:rsidR="00F22E95">
        <w:rPr>
          <w:szCs w:val="24"/>
        </w:rPr>
        <w:t>To date, there has been little consistency between assumptions used for th</w:t>
      </w:r>
      <w:r w:rsidR="00DB0FCA">
        <w:rPr>
          <w:szCs w:val="24"/>
        </w:rPr>
        <w:t>e activated particles‘</w:t>
      </w:r>
      <w:r w:rsidR="00F22E95">
        <w:rPr>
          <w:szCs w:val="24"/>
        </w:rPr>
        <w:t xml:space="preserve"> surface tensions</w:t>
      </w:r>
      <w:r w:rsidR="00382C83">
        <w:rPr>
          <w:szCs w:val="24"/>
        </w:rPr>
        <w:t xml:space="preserve">. </w:t>
      </w:r>
      <w:r w:rsidR="00FC4FDB">
        <w:rPr>
          <w:szCs w:val="24"/>
        </w:rPr>
        <w:t>Many</w:t>
      </w:r>
      <w:r w:rsidR="002758F9">
        <w:rPr>
          <w:szCs w:val="24"/>
        </w:rPr>
        <w:t xml:space="preserve"> </w:t>
      </w:r>
      <w:r w:rsidR="000F6B2A">
        <w:rPr>
          <w:szCs w:val="24"/>
        </w:rPr>
        <w:t>researchers</w:t>
      </w:r>
      <w:r w:rsidR="00FC4FDB">
        <w:rPr>
          <w:szCs w:val="24"/>
        </w:rPr>
        <w:t xml:space="preserve"> (</w:t>
      </w:r>
      <w:r w:rsidR="00A130B0">
        <w:rPr>
          <w:szCs w:val="24"/>
        </w:rPr>
        <w:t xml:space="preserve">Prenni et al., 2007; </w:t>
      </w:r>
      <w:del w:id="105" w:author="Dabrina D Dutcher" w:date="2016-04-08T13:08:00Z">
        <w:r w:rsidR="00A130B0" w:rsidDel="007C63ED">
          <w:rPr>
            <w:szCs w:val="24"/>
          </w:rPr>
          <w:delText xml:space="preserve"> </w:delText>
        </w:r>
      </w:del>
      <w:r w:rsidR="00A130B0">
        <w:rPr>
          <w:szCs w:val="24"/>
        </w:rPr>
        <w:t>Petters and Kreidenweis, 2007; Huff Hartz et al., 2005; Conant et al., 2002</w:t>
      </w:r>
      <w:r w:rsidR="00FC4FDB">
        <w:rPr>
          <w:szCs w:val="24"/>
        </w:rPr>
        <w:t>)</w:t>
      </w:r>
      <w:r w:rsidR="008F165E" w:rsidRPr="008F165E">
        <w:rPr>
          <w:szCs w:val="24"/>
        </w:rPr>
        <w:t xml:space="preserve"> have assumed that, at activation, the particle</w:t>
      </w:r>
      <w:r w:rsidR="00416460">
        <w:rPr>
          <w:szCs w:val="24"/>
        </w:rPr>
        <w:t>s consist</w:t>
      </w:r>
      <w:r w:rsidR="008F165E" w:rsidRPr="008F165E">
        <w:rPr>
          <w:szCs w:val="24"/>
        </w:rPr>
        <w:t xml:space="preserve"> mainly of water, so a surface tension for pure water was used</w:t>
      </w:r>
      <w:r w:rsidR="004F25D5">
        <w:rPr>
          <w:szCs w:val="24"/>
        </w:rPr>
        <w:t xml:space="preserve">. </w:t>
      </w:r>
      <w:r w:rsidR="008F165E" w:rsidRPr="008F165E">
        <w:rPr>
          <w:szCs w:val="24"/>
        </w:rPr>
        <w:t xml:space="preserve">Though this is a </w:t>
      </w:r>
      <w:del w:id="106" w:author="Dabrina D Dutcher" w:date="2016-04-22T14:54:00Z">
        <w:r w:rsidR="008F165E" w:rsidRPr="008F165E" w:rsidDel="004865B0">
          <w:rPr>
            <w:szCs w:val="24"/>
          </w:rPr>
          <w:delText xml:space="preserve">good </w:delText>
        </w:r>
      </w:del>
      <w:ins w:id="107" w:author="Dabrina D Dutcher" w:date="2016-04-22T14:54:00Z">
        <w:r w:rsidR="004865B0">
          <w:rPr>
            <w:szCs w:val="24"/>
          </w:rPr>
          <w:t>reasonable</w:t>
        </w:r>
        <w:r w:rsidR="004865B0" w:rsidRPr="008F165E">
          <w:rPr>
            <w:szCs w:val="24"/>
          </w:rPr>
          <w:t xml:space="preserve"> </w:t>
        </w:r>
      </w:ins>
      <w:r w:rsidR="008F165E" w:rsidRPr="008F165E">
        <w:rPr>
          <w:szCs w:val="24"/>
        </w:rPr>
        <w:t xml:space="preserve">initial assumption, it </w:t>
      </w:r>
      <w:r w:rsidR="008D7EA5">
        <w:rPr>
          <w:szCs w:val="24"/>
        </w:rPr>
        <w:t xml:space="preserve">neglects </w:t>
      </w:r>
      <w:r w:rsidR="002561DA">
        <w:rPr>
          <w:szCs w:val="24"/>
        </w:rPr>
        <w:t xml:space="preserve">the depressive effect of organic surfactants </w:t>
      </w:r>
      <w:r w:rsidR="00AE0937">
        <w:rPr>
          <w:szCs w:val="24"/>
        </w:rPr>
        <w:t xml:space="preserve">on the activating particles‘ surface tensions </w:t>
      </w:r>
      <w:r w:rsidR="008F165E" w:rsidRPr="008F165E">
        <w:rPr>
          <w:szCs w:val="24"/>
        </w:rPr>
        <w:t>(</w:t>
      </w:r>
      <w:r w:rsidR="0061212D">
        <w:rPr>
          <w:szCs w:val="24"/>
        </w:rPr>
        <w:t>Kiss et al., 2005; Facchini et al., 1999</w:t>
      </w:r>
      <w:r w:rsidR="008F165E" w:rsidRPr="008F165E">
        <w:rPr>
          <w:szCs w:val="24"/>
        </w:rPr>
        <w:t>)</w:t>
      </w:r>
      <w:r w:rsidR="00382C83">
        <w:rPr>
          <w:szCs w:val="24"/>
        </w:rPr>
        <w:t xml:space="preserve">. </w:t>
      </w:r>
      <w:r w:rsidR="008D7EA5">
        <w:rPr>
          <w:szCs w:val="24"/>
        </w:rPr>
        <w:t>It is</w:t>
      </w:r>
      <w:r w:rsidR="002561DA">
        <w:rPr>
          <w:szCs w:val="24"/>
        </w:rPr>
        <w:t xml:space="preserve"> now</w:t>
      </w:r>
      <w:r w:rsidR="008D7EA5">
        <w:rPr>
          <w:szCs w:val="24"/>
        </w:rPr>
        <w:t xml:space="preserve"> generally agreed upon tha</w:t>
      </w:r>
      <w:r w:rsidR="00A130B0">
        <w:rPr>
          <w:szCs w:val="24"/>
        </w:rPr>
        <w:t>t, for most activating particles</w:t>
      </w:r>
      <w:r w:rsidR="00DB0FCA">
        <w:rPr>
          <w:szCs w:val="24"/>
        </w:rPr>
        <w:t xml:space="preserve"> with these surfactants</w:t>
      </w:r>
      <w:r w:rsidR="008D7EA5">
        <w:rPr>
          <w:szCs w:val="24"/>
        </w:rPr>
        <w:t>, the surface tension is reduced by about 10-15% (</w:t>
      </w:r>
      <w:r w:rsidR="002561DA">
        <w:rPr>
          <w:szCs w:val="24"/>
        </w:rPr>
        <w:t xml:space="preserve">Facchini et al., 2000; Engelhart et al., 2008; </w:t>
      </w:r>
      <w:r w:rsidR="00AE0937">
        <w:rPr>
          <w:szCs w:val="24"/>
        </w:rPr>
        <w:t>Awa-Awuku et al., 2010; King et al., 2009</w:t>
      </w:r>
      <w:r w:rsidR="008D7EA5">
        <w:rPr>
          <w:szCs w:val="24"/>
        </w:rPr>
        <w:t>).</w:t>
      </w:r>
      <w:r w:rsidR="008009ED">
        <w:rPr>
          <w:szCs w:val="24"/>
        </w:rPr>
        <w:t xml:space="preserve"> Several methods have been used to predict </w:t>
      </w:r>
      <w:r w:rsidR="00FA196E">
        <w:rPr>
          <w:szCs w:val="24"/>
        </w:rPr>
        <w:t>this surface tension reduction</w:t>
      </w:r>
      <w:r w:rsidR="008009ED">
        <w:rPr>
          <w:szCs w:val="24"/>
        </w:rPr>
        <w:t>.</w:t>
      </w:r>
      <w:r w:rsidR="00AE0937">
        <w:rPr>
          <w:szCs w:val="24"/>
        </w:rPr>
        <w:t xml:space="preserve"> Some</w:t>
      </w:r>
      <w:r w:rsidR="000F6B2A">
        <w:rPr>
          <w:szCs w:val="24"/>
        </w:rPr>
        <w:t xml:space="preserve"> researchers</w:t>
      </w:r>
      <w:r w:rsidR="004F25D5">
        <w:rPr>
          <w:szCs w:val="24"/>
        </w:rPr>
        <w:t xml:space="preserve"> </w:t>
      </w:r>
      <w:r w:rsidR="008F165E" w:rsidRPr="008F165E">
        <w:rPr>
          <w:szCs w:val="24"/>
        </w:rPr>
        <w:t>have collected particles and diluted them so as to allow for a direct measurement using conventional instruments</w:t>
      </w:r>
      <w:r w:rsidR="00A44001">
        <w:rPr>
          <w:szCs w:val="24"/>
        </w:rPr>
        <w:t xml:space="preserve"> </w:t>
      </w:r>
      <w:r w:rsidR="00AE0937">
        <w:rPr>
          <w:szCs w:val="24"/>
        </w:rPr>
        <w:t>(Asa-Awuku e</w:t>
      </w:r>
      <w:r w:rsidR="00FA098D">
        <w:rPr>
          <w:szCs w:val="24"/>
        </w:rPr>
        <w:t>t al., 2008; Moore et al., 2008</w:t>
      </w:r>
      <w:r w:rsidR="000B6B43">
        <w:rPr>
          <w:szCs w:val="24"/>
        </w:rPr>
        <w:t>; Schwier et al., 2013; Henning et al., 2005</w:t>
      </w:r>
      <w:r w:rsidR="00AE0937">
        <w:rPr>
          <w:szCs w:val="24"/>
        </w:rPr>
        <w:t>)</w:t>
      </w:r>
      <w:r w:rsidR="004F25D5">
        <w:rPr>
          <w:szCs w:val="24"/>
        </w:rPr>
        <w:t xml:space="preserve">. </w:t>
      </w:r>
      <w:r w:rsidR="008F165E" w:rsidRPr="008F165E">
        <w:rPr>
          <w:szCs w:val="24"/>
        </w:rPr>
        <w:t xml:space="preserve">These values were then extrapolated back to the initial concentration by fitting them to a Szyskowski-Langmuir </w:t>
      </w:r>
      <w:r w:rsidR="008F165E" w:rsidRPr="008F165E">
        <w:rPr>
          <w:szCs w:val="24"/>
        </w:rPr>
        <w:lastRenderedPageBreak/>
        <w:t>isotherm</w:t>
      </w:r>
      <w:r w:rsidR="004F25D5">
        <w:rPr>
          <w:szCs w:val="24"/>
        </w:rPr>
        <w:t xml:space="preserve">. </w:t>
      </w:r>
      <w:r w:rsidR="008F165E" w:rsidRPr="008F165E">
        <w:rPr>
          <w:szCs w:val="24"/>
        </w:rPr>
        <w:t>Occasionally, surface tensions for the particle</w:t>
      </w:r>
      <w:r w:rsidR="00F22E95">
        <w:rPr>
          <w:szCs w:val="24"/>
        </w:rPr>
        <w:t>s have been back-calculated using</w:t>
      </w:r>
      <w:r w:rsidR="008F165E" w:rsidRPr="008F165E">
        <w:rPr>
          <w:szCs w:val="24"/>
        </w:rPr>
        <w:t xml:space="preserve"> Köhler Theory</w:t>
      </w:r>
      <w:r w:rsidR="00F22E95">
        <w:rPr>
          <w:szCs w:val="24"/>
        </w:rPr>
        <w:t xml:space="preserve"> Analysis</w:t>
      </w:r>
      <w:r w:rsidR="008F165E" w:rsidRPr="008F165E">
        <w:rPr>
          <w:szCs w:val="24"/>
        </w:rPr>
        <w:t xml:space="preserve"> when all other parameters are known</w:t>
      </w:r>
      <w:r w:rsidR="00F22E95">
        <w:rPr>
          <w:szCs w:val="24"/>
        </w:rPr>
        <w:t xml:space="preserve"> or estimated</w:t>
      </w:r>
      <w:r w:rsidR="008F165E" w:rsidRPr="008F165E">
        <w:rPr>
          <w:szCs w:val="24"/>
        </w:rPr>
        <w:t xml:space="preserve"> </w:t>
      </w:r>
      <w:r w:rsidR="000B6B43">
        <w:rPr>
          <w:szCs w:val="24"/>
        </w:rPr>
        <w:t>(Asa-Awuku et al., 2010; Engelhart et al., 2008</w:t>
      </w:r>
      <w:r w:rsidR="008F165E" w:rsidRPr="008F165E">
        <w:rPr>
          <w:szCs w:val="24"/>
        </w:rPr>
        <w:t>)</w:t>
      </w:r>
      <w:r w:rsidR="004F25D5">
        <w:rPr>
          <w:szCs w:val="24"/>
        </w:rPr>
        <w:t xml:space="preserve">. </w:t>
      </w:r>
      <w:r w:rsidR="008F165E" w:rsidRPr="008F165E">
        <w:rPr>
          <w:szCs w:val="24"/>
        </w:rPr>
        <w:t>Others (</w:t>
      </w:r>
      <w:r w:rsidR="000B6B43">
        <w:rPr>
          <w:szCs w:val="24"/>
        </w:rPr>
        <w:t>Raymond and Pandis, 2002; Kiss et al., 2005</w:t>
      </w:r>
      <w:r w:rsidR="008F165E" w:rsidRPr="008F165E">
        <w:rPr>
          <w:szCs w:val="24"/>
        </w:rPr>
        <w:t xml:space="preserve">) have prepared solutions mimicking the </w:t>
      </w:r>
      <w:r w:rsidR="000F6B2A">
        <w:rPr>
          <w:szCs w:val="24"/>
        </w:rPr>
        <w:t xml:space="preserve">bulk chemical </w:t>
      </w:r>
      <w:r w:rsidR="008F165E" w:rsidRPr="008F165E">
        <w:rPr>
          <w:szCs w:val="24"/>
        </w:rPr>
        <w:t>composition of aerosol particles and directly measured their surface tensions</w:t>
      </w:r>
      <w:r w:rsidR="00382C83">
        <w:rPr>
          <w:szCs w:val="24"/>
        </w:rPr>
        <w:t xml:space="preserve">. </w:t>
      </w:r>
      <w:r w:rsidR="008D7EA5">
        <w:rPr>
          <w:szCs w:val="24"/>
        </w:rPr>
        <w:t xml:space="preserve">However, none of these methods directly measures the surface tension of </w:t>
      </w:r>
      <w:r w:rsidR="00F22E95">
        <w:rPr>
          <w:szCs w:val="24"/>
        </w:rPr>
        <w:t>the actual particles in question.</w:t>
      </w:r>
    </w:p>
    <w:p w:rsidR="008F165E" w:rsidRDefault="008F165E" w:rsidP="004F25D5">
      <w:pPr>
        <w:rPr>
          <w:szCs w:val="24"/>
        </w:rPr>
      </w:pPr>
      <w:r w:rsidRPr="008F165E">
        <w:rPr>
          <w:szCs w:val="24"/>
        </w:rPr>
        <w:t>Yazdanpanah (</w:t>
      </w:r>
      <w:r w:rsidR="000B6B43">
        <w:rPr>
          <w:szCs w:val="24"/>
        </w:rPr>
        <w:t>Yazdanpanah et al., 2008</w:t>
      </w:r>
      <w:r w:rsidRPr="008F165E">
        <w:rPr>
          <w:szCs w:val="24"/>
        </w:rPr>
        <w:t xml:space="preserve">) has developed a method to measure the surface tension of small (~200 nm in diameter) droplets and films using constant-diameter nanoneedle tips </w:t>
      </w:r>
      <w:r w:rsidR="008D7EA5">
        <w:rPr>
          <w:szCs w:val="24"/>
        </w:rPr>
        <w:t xml:space="preserve">on the atomic force microscope. </w:t>
      </w:r>
      <w:r w:rsidRPr="008F165E">
        <w:rPr>
          <w:szCs w:val="24"/>
        </w:rPr>
        <w:t xml:space="preserve">In this work, we will show how his method has been </w:t>
      </w:r>
      <w:r w:rsidR="007317FC">
        <w:rPr>
          <w:szCs w:val="24"/>
        </w:rPr>
        <w:t>adapted to accurately measure</w:t>
      </w:r>
      <w:r w:rsidRPr="008F165E">
        <w:rPr>
          <w:szCs w:val="24"/>
        </w:rPr>
        <w:t xml:space="preserve"> the surface tensions of collected atmospheric aerosols.</w:t>
      </w:r>
    </w:p>
    <w:p w:rsidR="008F165E" w:rsidRPr="008F165E" w:rsidRDefault="008F165E" w:rsidP="004F25D5">
      <w:pPr>
        <w:rPr>
          <w:szCs w:val="24"/>
        </w:rPr>
      </w:pPr>
    </w:p>
    <w:p w:rsidR="008F165E" w:rsidRDefault="008F165E" w:rsidP="004F25D5">
      <w:pPr>
        <w:pStyle w:val="Heading1"/>
        <w:numPr>
          <w:ilvl w:val="0"/>
          <w:numId w:val="2"/>
        </w:numPr>
        <w:rPr>
          <w:lang w:val="en-GB"/>
        </w:rPr>
      </w:pPr>
      <w:r w:rsidRPr="008F165E">
        <w:rPr>
          <w:lang w:val="en-GB"/>
        </w:rPr>
        <w:t>Experimental Methods</w:t>
      </w:r>
    </w:p>
    <w:p w:rsidR="004F25D5" w:rsidRPr="004F25D5" w:rsidRDefault="004F25D5" w:rsidP="004F25D5">
      <w:pPr>
        <w:rPr>
          <w:lang w:val="en-GB"/>
        </w:rPr>
      </w:pPr>
    </w:p>
    <w:p w:rsidR="008F165E" w:rsidRDefault="008F165E" w:rsidP="00E73F5B">
      <w:pPr>
        <w:pStyle w:val="Heading2"/>
        <w:rPr>
          <w:lang w:val="en-GB"/>
        </w:rPr>
      </w:pPr>
      <w:r>
        <w:rPr>
          <w:lang w:val="en-GB"/>
        </w:rPr>
        <w:t>Particle Generation</w:t>
      </w:r>
    </w:p>
    <w:p w:rsidR="00F6336C" w:rsidRPr="00225053" w:rsidRDefault="00345DC6" w:rsidP="004F25D5">
      <w:pPr>
        <w:rPr>
          <w:szCs w:val="24"/>
        </w:rPr>
      </w:pPr>
      <w:r w:rsidRPr="00345DC6">
        <w:rPr>
          <w:szCs w:val="24"/>
        </w:rPr>
        <w:t>In this project, oxidized α-pinene particles were generated in a 1 m</w:t>
      </w:r>
      <w:r w:rsidRPr="00345DC6">
        <w:rPr>
          <w:szCs w:val="24"/>
          <w:vertAlign w:val="superscript"/>
        </w:rPr>
        <w:t>3</w:t>
      </w:r>
      <w:r w:rsidRPr="00345DC6">
        <w:rPr>
          <w:szCs w:val="24"/>
        </w:rPr>
        <w:t xml:space="preserve"> </w:t>
      </w:r>
      <w:r w:rsidR="000F6B2A">
        <w:rPr>
          <w:szCs w:val="24"/>
        </w:rPr>
        <w:t>polytetrafluoroethylene (PTFE)</w:t>
      </w:r>
      <w:r w:rsidRPr="00345DC6">
        <w:rPr>
          <w:szCs w:val="24"/>
        </w:rPr>
        <w:t xml:space="preserve"> smog chamber</w:t>
      </w:r>
      <w:r w:rsidR="00A81C05">
        <w:rPr>
          <w:szCs w:val="24"/>
        </w:rPr>
        <w:t xml:space="preserve"> (Fig. 1)</w:t>
      </w:r>
      <w:r w:rsidR="004F25D5">
        <w:rPr>
          <w:szCs w:val="24"/>
        </w:rPr>
        <w:t>.</w:t>
      </w:r>
      <w:r w:rsidR="00F6336C">
        <w:rPr>
          <w:szCs w:val="24"/>
        </w:rPr>
        <w:t xml:space="preserve"> </w:t>
      </w:r>
      <w:r w:rsidR="00F6336C" w:rsidRPr="00225053">
        <w:rPr>
          <w:szCs w:val="24"/>
        </w:rPr>
        <w:t>Particles were formed in either “dry“</w:t>
      </w:r>
      <w:r w:rsidR="00D83D94" w:rsidRPr="00225053">
        <w:rPr>
          <w:szCs w:val="24"/>
        </w:rPr>
        <w:t xml:space="preserve"> (&lt;5% RH)</w:t>
      </w:r>
      <w:r w:rsidR="00F6336C" w:rsidRPr="00225053">
        <w:rPr>
          <w:szCs w:val="24"/>
        </w:rPr>
        <w:t xml:space="preserve"> or “wet“ (67% RH) conditions. </w:t>
      </w:r>
      <w:r w:rsidR="002D6A9E" w:rsidRPr="00225053">
        <w:rPr>
          <w:szCs w:val="24"/>
        </w:rPr>
        <w:t>To generate the “dry“ conditions, the</w:t>
      </w:r>
      <w:r w:rsidR="00F6336C" w:rsidRPr="00225053">
        <w:rPr>
          <w:szCs w:val="24"/>
        </w:rPr>
        <w:t xml:space="preserve"> chamber was flushed with clean, dry air for several hours. </w:t>
      </w:r>
      <w:ins w:id="108" w:author="Dabrina D Dutcher" w:date="2016-05-10T14:42:00Z">
        <w:r w:rsidR="00C53411">
          <w:rPr>
            <w:szCs w:val="24"/>
          </w:rPr>
          <w:t xml:space="preserve">Compressed air was cleaned using a TSI 3074B filtered air supply. </w:t>
        </w:r>
      </w:ins>
      <w:r w:rsidR="002D6A9E" w:rsidRPr="00225053">
        <w:rPr>
          <w:szCs w:val="24"/>
        </w:rPr>
        <w:t>To generate the “wet“ conditions, clean air was bubbled through water at 2 liters per minute (LPM), filtered, and sent to the smog chamber. The chamber was flushed with this humid air stream until a maximum relative humidity was reached. Relative humidity was measured using a Vaisala HM337 Humidity and Temperature Transmitter.</w:t>
      </w:r>
      <w:ins w:id="109" w:author="Dabrina D Dutcher" w:date="2016-04-07T18:37:00Z">
        <w:r w:rsidR="00225792">
          <w:rPr>
            <w:szCs w:val="24"/>
          </w:rPr>
          <w:t xml:space="preserve">  </w:t>
        </w:r>
      </w:ins>
      <w:ins w:id="110" w:author="Dabrina D Dutcher" w:date="2016-04-08T16:21:00Z">
        <w:r w:rsidR="007E4DE2">
          <w:rPr>
            <w:szCs w:val="24"/>
          </w:rPr>
          <w:t>Neither t</w:t>
        </w:r>
      </w:ins>
      <w:ins w:id="111" w:author="Dabrina D Dutcher" w:date="2016-04-08T16:18:00Z">
        <w:r w:rsidR="007E4DE2">
          <w:rPr>
            <w:szCs w:val="24"/>
          </w:rPr>
          <w:t>he water content of the particles</w:t>
        </w:r>
      </w:ins>
      <w:ins w:id="112" w:author="Dabrina D Dutcher" w:date="2016-04-08T16:21:00Z">
        <w:r w:rsidR="007E4DE2">
          <w:rPr>
            <w:szCs w:val="24"/>
          </w:rPr>
          <w:t>, nor the surface tensions of the particles</w:t>
        </w:r>
      </w:ins>
      <w:ins w:id="113" w:author="Dabrina D Dutcher" w:date="2016-04-08T16:18:00Z">
        <w:r w:rsidR="007E4DE2">
          <w:rPr>
            <w:szCs w:val="24"/>
          </w:rPr>
          <w:t xml:space="preserve"> generated under dry and wet conditions are likely to be be directly porpotional to the relative humidi</w:t>
        </w:r>
      </w:ins>
      <w:ins w:id="114" w:author="Dabrina D Dutcher" w:date="2016-04-08T16:19:00Z">
        <w:r w:rsidR="007E4DE2">
          <w:rPr>
            <w:szCs w:val="24"/>
          </w:rPr>
          <w:t>tie</w:t>
        </w:r>
      </w:ins>
      <w:ins w:id="115" w:author="Dabrina D Dutcher" w:date="2016-04-08T16:18:00Z">
        <w:r w:rsidR="007E4DE2">
          <w:rPr>
            <w:szCs w:val="24"/>
          </w:rPr>
          <w:t>s</w:t>
        </w:r>
      </w:ins>
      <w:ins w:id="116" w:author="Dabrina D Dutcher" w:date="2016-04-08T16:26:00Z">
        <w:r w:rsidR="00FB0528">
          <w:rPr>
            <w:szCs w:val="24"/>
          </w:rPr>
          <w:t xml:space="preserve"> (Jonsson et al 2007)</w:t>
        </w:r>
      </w:ins>
      <w:ins w:id="117" w:author="Dabrina D Dutcher" w:date="2016-04-08T16:20:00Z">
        <w:r w:rsidR="007E4DE2">
          <w:rPr>
            <w:szCs w:val="24"/>
          </w:rPr>
          <w:t>.</w:t>
        </w:r>
      </w:ins>
      <w:ins w:id="118" w:author="Dabrina D Dutcher" w:date="2016-04-08T16:19:00Z">
        <w:r w:rsidR="007E4DE2">
          <w:rPr>
            <w:szCs w:val="24"/>
          </w:rPr>
          <w:t xml:space="preserve"> </w:t>
        </w:r>
      </w:ins>
      <w:ins w:id="119" w:author="Dabrina D Dutcher" w:date="2016-04-08T16:18:00Z">
        <w:r w:rsidR="007E4DE2">
          <w:rPr>
            <w:szCs w:val="24"/>
          </w:rPr>
          <w:t xml:space="preserve"> </w:t>
        </w:r>
      </w:ins>
    </w:p>
    <w:p w:rsidR="004F25D5" w:rsidRDefault="006E59EA" w:rsidP="004F25D5">
      <w:pPr>
        <w:rPr>
          <w:szCs w:val="24"/>
        </w:rPr>
      </w:pPr>
      <w:r w:rsidRPr="00225053">
        <w:rPr>
          <w:szCs w:val="24"/>
        </w:rPr>
        <w:t>During experiments, the dry</w:t>
      </w:r>
      <w:ins w:id="120" w:author="Dabrina D Dutcher" w:date="2016-04-07T18:40:00Z">
        <w:r w:rsidR="00225792">
          <w:rPr>
            <w:szCs w:val="24"/>
          </w:rPr>
          <w:t>,</w:t>
        </w:r>
      </w:ins>
      <w:ins w:id="121" w:author="Dabrina D Dutcher" w:date="2016-04-08T16:18:00Z">
        <w:r w:rsidR="007E4DE2">
          <w:rPr>
            <w:szCs w:val="24"/>
          </w:rPr>
          <w:t xml:space="preserve"> </w:t>
        </w:r>
      </w:ins>
      <w:ins w:id="122" w:author="Dabrina D Dutcher" w:date="2016-04-07T18:40:00Z">
        <w:r w:rsidR="00225792">
          <w:rPr>
            <w:szCs w:val="24"/>
          </w:rPr>
          <w:t>cleaned,</w:t>
        </w:r>
      </w:ins>
      <w:r w:rsidRPr="00225053">
        <w:rPr>
          <w:szCs w:val="24"/>
        </w:rPr>
        <w:t xml:space="preserve"> air stream was sent into the smog chamber at 2 LPM. This air stream could be diverted either through a sample port or through an ozone generator (Poseidon Ozone Generator by Ozotech) in series with a HEPA filter before entering the chamber. </w:t>
      </w:r>
      <w:r w:rsidR="00345DC6" w:rsidRPr="00225053">
        <w:rPr>
          <w:szCs w:val="24"/>
        </w:rPr>
        <w:t>An outlet port from the chamber</w:t>
      </w:r>
      <w:r w:rsidRPr="00225053">
        <w:rPr>
          <w:szCs w:val="24"/>
        </w:rPr>
        <w:t xml:space="preserve"> </w:t>
      </w:r>
      <w:r w:rsidR="00345DC6" w:rsidRPr="00225053">
        <w:rPr>
          <w:szCs w:val="24"/>
        </w:rPr>
        <w:t>could be connec</w:t>
      </w:r>
      <w:r w:rsidRPr="00225053">
        <w:rPr>
          <w:szCs w:val="24"/>
        </w:rPr>
        <w:t>ted either to a scanning mobility particle sizer (a 3080 TSI Differential Mobility Analyzer in series with the 3775 TSI Condensation Particle Counter)</w:t>
      </w:r>
      <w:r w:rsidR="00CE7414" w:rsidRPr="00225053">
        <w:rPr>
          <w:szCs w:val="24"/>
        </w:rPr>
        <w:t xml:space="preserve"> or a</w:t>
      </w:r>
      <w:r w:rsidR="00345DC6" w:rsidRPr="00225053">
        <w:rPr>
          <w:szCs w:val="24"/>
        </w:rPr>
        <w:t xml:space="preserve"> cascade impactor (</w:t>
      </w:r>
      <w:r w:rsidR="00CE7414" w:rsidRPr="00225053">
        <w:rPr>
          <w:szCs w:val="24"/>
        </w:rPr>
        <w:t>I-1L Cascade impactor by PIXE</w:t>
      </w:r>
      <w:r w:rsidR="00345DC6" w:rsidRPr="00225053">
        <w:rPr>
          <w:szCs w:val="24"/>
        </w:rPr>
        <w:t>)</w:t>
      </w:r>
      <w:r w:rsidR="004F25D5" w:rsidRPr="00225053">
        <w:rPr>
          <w:szCs w:val="24"/>
        </w:rPr>
        <w:t xml:space="preserve">. </w:t>
      </w:r>
      <w:r w:rsidR="00345DC6" w:rsidRPr="00225053">
        <w:rPr>
          <w:szCs w:val="24"/>
        </w:rPr>
        <w:lastRenderedPageBreak/>
        <w:t>Experiments were only conducted when the initial particle concentration in the smog chamber was below 100 particles/cm</w:t>
      </w:r>
      <w:r w:rsidR="00345DC6" w:rsidRPr="00225053">
        <w:rPr>
          <w:szCs w:val="24"/>
          <w:vertAlign w:val="superscript"/>
        </w:rPr>
        <w:t>3</w:t>
      </w:r>
      <w:r w:rsidRPr="00225053">
        <w:rPr>
          <w:szCs w:val="24"/>
        </w:rPr>
        <w:t>, as measured by the scanning mobility particle sizer (SMPS)</w:t>
      </w:r>
      <w:r w:rsidR="004F25D5" w:rsidRPr="00225053">
        <w:rPr>
          <w:szCs w:val="24"/>
        </w:rPr>
        <w:t>.</w:t>
      </w:r>
      <w:r w:rsidR="004F25D5">
        <w:rPr>
          <w:szCs w:val="24"/>
        </w:rPr>
        <w:t xml:space="preserve"> </w:t>
      </w:r>
    </w:p>
    <w:p w:rsidR="004F25D5" w:rsidRDefault="00345DC6" w:rsidP="004F25D5">
      <w:pPr>
        <w:rPr>
          <w:szCs w:val="24"/>
        </w:rPr>
      </w:pPr>
      <w:r w:rsidRPr="00345DC6">
        <w:rPr>
          <w:szCs w:val="24"/>
        </w:rPr>
        <w:t xml:space="preserve">At the start of each experiment, </w:t>
      </w:r>
      <w:r w:rsidR="006A2C2C">
        <w:rPr>
          <w:szCs w:val="24"/>
        </w:rPr>
        <w:t>ozone was added to the smog chamber</w:t>
      </w:r>
      <w:r w:rsidR="00382C83">
        <w:rPr>
          <w:szCs w:val="24"/>
        </w:rPr>
        <w:t xml:space="preserve">. </w:t>
      </w:r>
      <w:r w:rsidR="006A2C2C">
        <w:rPr>
          <w:szCs w:val="24"/>
        </w:rPr>
        <w:t>If particle counts in the smog chamber remained low after about five minutes</w:t>
      </w:r>
      <w:r w:rsidR="00223567">
        <w:rPr>
          <w:szCs w:val="24"/>
        </w:rPr>
        <w:t>, indi</w:t>
      </w:r>
      <w:r w:rsidR="00B618A1">
        <w:rPr>
          <w:szCs w:val="24"/>
        </w:rPr>
        <w:t>cating a</w:t>
      </w:r>
      <w:r w:rsidR="00223567">
        <w:rPr>
          <w:szCs w:val="24"/>
        </w:rPr>
        <w:t xml:space="preserve"> chamber free of oxidizible vola</w:t>
      </w:r>
      <w:r w:rsidR="00360F60">
        <w:rPr>
          <w:szCs w:val="24"/>
        </w:rPr>
        <w:t>tile organic compounds</w:t>
      </w:r>
      <w:r w:rsidR="006A2C2C">
        <w:rPr>
          <w:szCs w:val="24"/>
        </w:rPr>
        <w:t xml:space="preserve">, </w:t>
      </w:r>
      <w:r w:rsidRPr="00345DC6">
        <w:rPr>
          <w:szCs w:val="24"/>
        </w:rPr>
        <w:t>5 μL of</w:t>
      </w:r>
      <w:r w:rsidR="00B22E67">
        <w:rPr>
          <w:szCs w:val="24"/>
        </w:rPr>
        <w:t xml:space="preserve"> </w:t>
      </w:r>
      <w:r w:rsidRPr="00345DC6">
        <w:rPr>
          <w:szCs w:val="24"/>
        </w:rPr>
        <w:t>liquid α-pinene (</w:t>
      </w:r>
      <w:r w:rsidR="00B22E67">
        <w:rPr>
          <w:szCs w:val="24"/>
        </w:rPr>
        <w:t>97% pure, Acros Organics</w:t>
      </w:r>
      <w:r w:rsidRPr="00345DC6">
        <w:rPr>
          <w:szCs w:val="24"/>
        </w:rPr>
        <w:t>) was</w:t>
      </w:r>
      <w:r w:rsidR="006A2C2C">
        <w:rPr>
          <w:szCs w:val="24"/>
        </w:rPr>
        <w:t xml:space="preserve"> then injected into a</w:t>
      </w:r>
      <w:r w:rsidRPr="00345DC6">
        <w:rPr>
          <w:szCs w:val="24"/>
        </w:rPr>
        <w:t xml:space="preserve"> sample port, where it was vaporized and carried into the smog chamber</w:t>
      </w:r>
      <w:r w:rsidR="004F25D5">
        <w:rPr>
          <w:szCs w:val="24"/>
        </w:rPr>
        <w:t>.</w:t>
      </w:r>
      <w:r w:rsidR="006A2C2C">
        <w:rPr>
          <w:szCs w:val="24"/>
        </w:rPr>
        <w:t xml:space="preserve"> Ozone and </w:t>
      </w:r>
      <w:r w:rsidR="006A2C2C" w:rsidRPr="00345DC6">
        <w:rPr>
          <w:szCs w:val="24"/>
        </w:rPr>
        <w:t>α-pinene</w:t>
      </w:r>
      <w:r w:rsidR="006A2C2C">
        <w:rPr>
          <w:szCs w:val="24"/>
        </w:rPr>
        <w:t xml:space="preserve"> were added in a</w:t>
      </w:r>
      <w:r w:rsidR="007317FC">
        <w:rPr>
          <w:szCs w:val="24"/>
        </w:rPr>
        <w:t xml:space="preserve"> roughly</w:t>
      </w:r>
      <w:r w:rsidR="006A2C2C">
        <w:rPr>
          <w:szCs w:val="24"/>
        </w:rPr>
        <w:t xml:space="preserve"> 1:1 molar ratio; the high starting concentrations were necessary so that </w:t>
      </w:r>
      <w:r w:rsidR="006F64F3">
        <w:rPr>
          <w:szCs w:val="24"/>
        </w:rPr>
        <w:t xml:space="preserve">an adequate </w:t>
      </w:r>
      <w:r w:rsidR="006A2C2C">
        <w:rPr>
          <w:szCs w:val="24"/>
        </w:rPr>
        <w:t>particle</w:t>
      </w:r>
      <w:r w:rsidR="006F64F3">
        <w:rPr>
          <w:szCs w:val="24"/>
        </w:rPr>
        <w:t xml:space="preserve"> volume</w:t>
      </w:r>
      <w:r w:rsidR="006A2C2C">
        <w:rPr>
          <w:szCs w:val="24"/>
        </w:rPr>
        <w:t xml:space="preserve"> would form for collection later.</w:t>
      </w:r>
      <w:r w:rsidR="004F25D5">
        <w:rPr>
          <w:szCs w:val="24"/>
        </w:rPr>
        <w:t xml:space="preserve"> </w:t>
      </w:r>
      <w:r w:rsidRPr="00345DC6">
        <w:rPr>
          <w:szCs w:val="24"/>
        </w:rPr>
        <w:t>The resulting oxidized α-pinene particles were allowed to age</w:t>
      </w:r>
      <w:r w:rsidR="00A44001">
        <w:rPr>
          <w:szCs w:val="24"/>
        </w:rPr>
        <w:t xml:space="preserve"> in the chamber for 90 minutes.</w:t>
      </w:r>
      <w:ins w:id="123" w:author="Dabrina D Dutcher" w:date="2016-04-08T13:48:00Z">
        <w:r w:rsidR="009912E7">
          <w:rPr>
            <w:szCs w:val="24"/>
          </w:rPr>
          <w:t xml:space="preserve"> </w:t>
        </w:r>
      </w:ins>
      <w:ins w:id="124" w:author="Dabrina D Dutcher" w:date="2016-04-08T14:43:00Z">
        <w:r w:rsidR="001A321C">
          <w:rPr>
            <w:szCs w:val="24"/>
          </w:rPr>
          <w:t xml:space="preserve"> The ozone-alpha-pinene system was selle</w:t>
        </w:r>
      </w:ins>
      <w:ins w:id="125" w:author="Dabrina D Dutcher" w:date="2016-04-08T14:45:00Z">
        <w:r w:rsidR="001A321C">
          <w:rPr>
            <w:szCs w:val="24"/>
          </w:rPr>
          <w:t>c</w:t>
        </w:r>
      </w:ins>
      <w:ins w:id="126" w:author="Dabrina D Dutcher" w:date="2016-04-08T14:43:00Z">
        <w:r w:rsidR="001A321C">
          <w:rPr>
            <w:szCs w:val="24"/>
          </w:rPr>
          <w:t>ted because it is one of the more</w:t>
        </w:r>
      </w:ins>
      <w:ins w:id="127" w:author="Dabrina D Dutcher" w:date="2016-04-08T14:54:00Z">
        <w:r w:rsidR="000D1E7D">
          <w:rPr>
            <w:szCs w:val="24"/>
          </w:rPr>
          <w:t>, if not the most,</w:t>
        </w:r>
      </w:ins>
      <w:ins w:id="128" w:author="Dabrina D Dutcher" w:date="2016-04-08T14:43:00Z">
        <w:r w:rsidR="001A321C">
          <w:rPr>
            <w:szCs w:val="24"/>
          </w:rPr>
          <w:t xml:space="preserve"> characterized SOA systems.</w:t>
        </w:r>
      </w:ins>
      <w:ins w:id="129" w:author="Dabrina D Dutcher" w:date="2016-04-08T13:48:00Z">
        <w:r w:rsidR="009912E7">
          <w:rPr>
            <w:szCs w:val="24"/>
          </w:rPr>
          <w:t xml:space="preserve">  Speciation </w:t>
        </w:r>
      </w:ins>
      <w:ins w:id="130" w:author="Dabrina D Dutcher" w:date="2016-04-08T14:13:00Z">
        <w:r w:rsidR="00C14232">
          <w:rPr>
            <w:szCs w:val="24"/>
          </w:rPr>
          <w:t xml:space="preserve">and </w:t>
        </w:r>
      </w:ins>
      <w:ins w:id="131" w:author="Dabrina D Dutcher" w:date="2016-04-08T14:14:00Z">
        <w:r w:rsidR="00C14232">
          <w:rPr>
            <w:szCs w:val="24"/>
          </w:rPr>
          <w:t xml:space="preserve">chemical </w:t>
        </w:r>
      </w:ins>
      <w:ins w:id="132" w:author="Dabrina D Dutcher" w:date="2016-04-08T14:13:00Z">
        <w:r w:rsidR="00C14232">
          <w:rPr>
            <w:szCs w:val="24"/>
          </w:rPr>
          <w:t xml:space="preserve">characterization </w:t>
        </w:r>
      </w:ins>
      <w:ins w:id="133" w:author="Dabrina D Dutcher" w:date="2016-04-08T13:48:00Z">
        <w:r w:rsidR="009912E7">
          <w:rPr>
            <w:szCs w:val="24"/>
          </w:rPr>
          <w:t>results from similar systems have been reported by</w:t>
        </w:r>
      </w:ins>
      <w:ins w:id="134" w:author="Dabrina D Dutcher" w:date="2016-04-08T14:54:00Z">
        <w:r w:rsidR="000D1E7D">
          <w:rPr>
            <w:szCs w:val="24"/>
          </w:rPr>
          <w:t xml:space="preserve"> various researchers (e.g.</w:t>
        </w:r>
      </w:ins>
      <w:ins w:id="135" w:author="Dabrina D Dutcher" w:date="2016-04-08T13:48:00Z">
        <w:r w:rsidR="009912E7">
          <w:rPr>
            <w:szCs w:val="24"/>
          </w:rPr>
          <w:t xml:space="preserve"> Yu et al</w:t>
        </w:r>
      </w:ins>
      <w:ins w:id="136" w:author="Dabrina D Dutcher" w:date="2016-04-08T13:52:00Z">
        <w:r w:rsidR="009912E7">
          <w:rPr>
            <w:szCs w:val="24"/>
          </w:rPr>
          <w:t xml:space="preserve"> (1999), </w:t>
        </w:r>
      </w:ins>
      <w:ins w:id="137" w:author="Dabrina D Dutcher" w:date="2016-04-08T14:08:00Z">
        <w:r w:rsidR="00C14232">
          <w:rPr>
            <w:szCs w:val="24"/>
          </w:rPr>
          <w:t xml:space="preserve">Jang and Kamens (1999), </w:t>
        </w:r>
      </w:ins>
      <w:ins w:id="138" w:author="Dabrina D Dutcher" w:date="2016-04-08T16:12:00Z">
        <w:r w:rsidR="007E4DE2">
          <w:rPr>
            <w:szCs w:val="24"/>
          </w:rPr>
          <w:t xml:space="preserve">Tu et al 2016 and </w:t>
        </w:r>
      </w:ins>
      <w:ins w:id="139" w:author="Dabrina D Dutcher" w:date="2016-04-08T16:16:00Z">
        <w:r w:rsidR="007E4DE2">
          <w:rPr>
            <w:szCs w:val="24"/>
          </w:rPr>
          <w:t>Praplan et al (2015))</w:t>
        </w:r>
      </w:ins>
    </w:p>
    <w:p w:rsidR="00345DC6" w:rsidRPr="00345DC6" w:rsidRDefault="00345DC6" w:rsidP="004F25D5">
      <w:pPr>
        <w:rPr>
          <w:szCs w:val="24"/>
        </w:rPr>
      </w:pPr>
      <w:r w:rsidRPr="00345DC6">
        <w:rPr>
          <w:szCs w:val="24"/>
        </w:rPr>
        <w:t>During the aging process, particle size di</w:t>
      </w:r>
      <w:r w:rsidR="00ED7C05">
        <w:rPr>
          <w:szCs w:val="24"/>
        </w:rPr>
        <w:t>stribution data was collected with</w:t>
      </w:r>
      <w:r w:rsidRPr="00345DC6">
        <w:rPr>
          <w:szCs w:val="24"/>
        </w:rPr>
        <w:t xml:space="preserve"> the SMPS</w:t>
      </w:r>
      <w:r w:rsidR="004F25D5">
        <w:rPr>
          <w:szCs w:val="24"/>
        </w:rPr>
        <w:t xml:space="preserve">. </w:t>
      </w:r>
      <w:r w:rsidRPr="00345DC6">
        <w:rPr>
          <w:szCs w:val="24"/>
        </w:rPr>
        <w:t>The SMPS sample flowrate was 0.3 LPM and the</w:t>
      </w:r>
      <w:r w:rsidR="000F6B2A">
        <w:rPr>
          <w:szCs w:val="24"/>
        </w:rPr>
        <w:t xml:space="preserve"> sheath flowrate used on the Differential Mobility Analyzer (DMA)</w:t>
      </w:r>
      <w:r w:rsidRPr="00345DC6">
        <w:rPr>
          <w:szCs w:val="24"/>
        </w:rPr>
        <w:t xml:space="preserve"> was 3 LPM</w:t>
      </w:r>
      <w:r w:rsidR="004F25D5">
        <w:rPr>
          <w:szCs w:val="24"/>
        </w:rPr>
        <w:t xml:space="preserve">. </w:t>
      </w:r>
      <w:r w:rsidR="00ED7C05">
        <w:rPr>
          <w:szCs w:val="24"/>
        </w:rPr>
        <w:t>These settings</w:t>
      </w:r>
      <w:r w:rsidR="00082D4D">
        <w:rPr>
          <w:szCs w:val="24"/>
        </w:rPr>
        <w:t xml:space="preserve"> allowed for collection of</w:t>
      </w:r>
      <w:r w:rsidRPr="00345DC6">
        <w:rPr>
          <w:szCs w:val="24"/>
        </w:rPr>
        <w:t xml:space="preserve"> particle size distribution data over the range of </w:t>
      </w:r>
      <w:r w:rsidR="00B22E67">
        <w:rPr>
          <w:szCs w:val="24"/>
        </w:rPr>
        <w:t>15</w:t>
      </w:r>
      <w:r w:rsidRPr="00345DC6">
        <w:rPr>
          <w:szCs w:val="24"/>
        </w:rPr>
        <w:t xml:space="preserve"> to </w:t>
      </w:r>
      <w:r w:rsidR="00B22E67">
        <w:rPr>
          <w:szCs w:val="24"/>
        </w:rPr>
        <w:t xml:space="preserve">660 </w:t>
      </w:r>
      <w:r w:rsidRPr="00345DC6">
        <w:rPr>
          <w:szCs w:val="24"/>
        </w:rPr>
        <w:t>nm</w:t>
      </w:r>
      <w:r w:rsidR="000F6B2A">
        <w:rPr>
          <w:szCs w:val="24"/>
        </w:rPr>
        <w:t>.</w:t>
      </w:r>
      <w:r w:rsidRPr="00345DC6">
        <w:rPr>
          <w:szCs w:val="24"/>
        </w:rPr>
        <w:t xml:space="preserve"> </w:t>
      </w:r>
      <w:r w:rsidR="00082D4D">
        <w:rPr>
          <w:szCs w:val="24"/>
        </w:rPr>
        <w:t>The low sampling flowrate ensured that the</w:t>
      </w:r>
      <w:r w:rsidRPr="00345DC6">
        <w:rPr>
          <w:szCs w:val="24"/>
        </w:rPr>
        <w:t xml:space="preserve"> smog chamber operated under positive pressure</w:t>
      </w:r>
      <w:r w:rsidR="004F25D5">
        <w:rPr>
          <w:szCs w:val="24"/>
        </w:rPr>
        <w:t>.</w:t>
      </w:r>
      <w:r w:rsidR="00ED7C05">
        <w:rPr>
          <w:szCs w:val="24"/>
        </w:rPr>
        <w:t xml:space="preserve"> The size of the oxidized </w:t>
      </w:r>
      <w:r w:rsidR="00ED7C05" w:rsidRPr="00345DC6">
        <w:rPr>
          <w:szCs w:val="24"/>
        </w:rPr>
        <w:t>α-pinene</w:t>
      </w:r>
      <w:r w:rsidR="00ED7C05">
        <w:rPr>
          <w:szCs w:val="24"/>
        </w:rPr>
        <w:t xml:space="preserve"> particles followed a log-normal distribution whose center shifted to larger sizes over time.</w:t>
      </w:r>
      <w:r w:rsidR="004F25D5">
        <w:rPr>
          <w:szCs w:val="24"/>
        </w:rPr>
        <w:t xml:space="preserve"> </w:t>
      </w:r>
      <w:r w:rsidR="00ED7C05">
        <w:rPr>
          <w:szCs w:val="24"/>
        </w:rPr>
        <w:t>In</w:t>
      </w:r>
      <w:r w:rsidRPr="00345DC6">
        <w:rPr>
          <w:szCs w:val="24"/>
        </w:rPr>
        <w:t xml:space="preserve"> the period where particles aged, the </w:t>
      </w:r>
      <w:r w:rsidRPr="00ED7C05">
        <w:rPr>
          <w:szCs w:val="24"/>
        </w:rPr>
        <w:t>modal diameter</w:t>
      </w:r>
      <w:r w:rsidRPr="00345DC6">
        <w:rPr>
          <w:szCs w:val="24"/>
        </w:rPr>
        <w:t xml:space="preserve"> increased from around </w:t>
      </w:r>
      <w:r w:rsidR="005F7235">
        <w:rPr>
          <w:szCs w:val="24"/>
        </w:rPr>
        <w:t>120</w:t>
      </w:r>
      <w:r w:rsidRPr="00345DC6">
        <w:rPr>
          <w:szCs w:val="24"/>
        </w:rPr>
        <w:t xml:space="preserve"> to</w:t>
      </w:r>
      <w:r w:rsidR="005F7235">
        <w:rPr>
          <w:szCs w:val="24"/>
        </w:rPr>
        <w:t xml:space="preserve"> 200</w:t>
      </w:r>
      <w:r w:rsidRPr="00345DC6">
        <w:rPr>
          <w:szCs w:val="24"/>
        </w:rPr>
        <w:t xml:space="preserve"> nm.</w:t>
      </w:r>
      <w:r w:rsidR="00A62B47">
        <w:rPr>
          <w:szCs w:val="24"/>
        </w:rPr>
        <w:t xml:space="preserve"> The most significant changes in particle size distribution </w:t>
      </w:r>
      <w:r w:rsidR="00440F8B">
        <w:rPr>
          <w:szCs w:val="24"/>
        </w:rPr>
        <w:t>occurred in the first hour</w:t>
      </w:r>
      <w:r w:rsidR="00A62B47">
        <w:rPr>
          <w:szCs w:val="24"/>
        </w:rPr>
        <w:t xml:space="preserve"> after the </w:t>
      </w:r>
      <w:r w:rsidR="00A62B47" w:rsidRPr="00345DC6">
        <w:rPr>
          <w:szCs w:val="24"/>
        </w:rPr>
        <w:t>α-pinene</w:t>
      </w:r>
      <w:r w:rsidR="00A62B47">
        <w:rPr>
          <w:szCs w:val="24"/>
        </w:rPr>
        <w:t xml:space="preserve"> was introduced to the smog chamber.</w:t>
      </w:r>
      <w:r w:rsidR="00440F8B">
        <w:rPr>
          <w:szCs w:val="24"/>
        </w:rPr>
        <w:t xml:space="preserve"> </w:t>
      </w:r>
      <w:del w:id="140" w:author="Dabrina D Dutcher" w:date="2016-04-22T14:56:00Z">
        <w:r w:rsidR="00440F8B" w:rsidDel="004865B0">
          <w:rPr>
            <w:szCs w:val="24"/>
          </w:rPr>
          <w:delText xml:space="preserve">Particles were left to age for </w:delText>
        </w:r>
      </w:del>
      <w:ins w:id="141" w:author="Dabrina D Dutcher" w:date="2016-04-22T14:56:00Z">
        <w:r w:rsidR="004865B0">
          <w:rPr>
            <w:szCs w:val="24"/>
          </w:rPr>
          <w:t xml:space="preserve">The </w:t>
        </w:r>
      </w:ins>
      <w:r w:rsidR="00440F8B">
        <w:rPr>
          <w:szCs w:val="24"/>
        </w:rPr>
        <w:t>90 minutes</w:t>
      </w:r>
      <w:ins w:id="142" w:author="Dabrina D Dutcher" w:date="2016-04-22T14:56:00Z">
        <w:r w:rsidR="004865B0">
          <w:rPr>
            <w:szCs w:val="24"/>
          </w:rPr>
          <w:t xml:space="preserve"> aging period</w:t>
        </w:r>
      </w:ins>
      <w:r w:rsidR="00440F8B">
        <w:rPr>
          <w:szCs w:val="24"/>
        </w:rPr>
        <w:t xml:space="preserve"> </w:t>
      </w:r>
      <w:del w:id="143" w:author="Dabrina D Dutcher" w:date="2016-04-22T14:57:00Z">
        <w:r w:rsidR="00440F8B" w:rsidDel="004865B0">
          <w:rPr>
            <w:szCs w:val="24"/>
          </w:rPr>
          <w:delText>in order to</w:delText>
        </w:r>
      </w:del>
      <w:ins w:id="144" w:author="Dabrina D Dutcher" w:date="2016-04-22T14:57:00Z">
        <w:r w:rsidR="004865B0">
          <w:rPr>
            <w:szCs w:val="24"/>
          </w:rPr>
          <w:t>ensured</w:t>
        </w:r>
      </w:ins>
      <w:r w:rsidR="00440F8B">
        <w:rPr>
          <w:szCs w:val="24"/>
        </w:rPr>
        <w:t xml:space="preserve"> </w:t>
      </w:r>
      <w:del w:id="145" w:author="Dabrina D Dutcher" w:date="2016-04-22T14:57:00Z">
        <w:r w:rsidR="00440F8B" w:rsidDel="004865B0">
          <w:rPr>
            <w:szCs w:val="24"/>
          </w:rPr>
          <w:delText xml:space="preserve">minimize </w:delText>
        </w:r>
      </w:del>
      <w:ins w:id="146" w:author="Dabrina D Dutcher" w:date="2016-04-22T14:57:00Z">
        <w:r w:rsidR="004865B0">
          <w:rPr>
            <w:szCs w:val="24"/>
          </w:rPr>
          <w:t xml:space="preserve">minimal </w:t>
        </w:r>
      </w:ins>
      <w:r w:rsidR="00440F8B">
        <w:rPr>
          <w:szCs w:val="24"/>
        </w:rPr>
        <w:t>changes in particle size distribution during collection.</w:t>
      </w:r>
      <w:ins w:id="147" w:author="Dabrina D Dutcher" w:date="2016-05-09T11:24:00Z">
        <w:r w:rsidR="00B221AA">
          <w:rPr>
            <w:szCs w:val="24"/>
          </w:rPr>
          <w:t xml:space="preserve">  A schematic of the experimental set-up is shown in Figure 1.</w:t>
        </w:r>
      </w:ins>
    </w:p>
    <w:p w:rsidR="00345DC6" w:rsidRPr="00345DC6" w:rsidRDefault="00345DC6" w:rsidP="004F25D5">
      <w:pPr>
        <w:rPr>
          <w:lang w:val="en-GB"/>
        </w:rPr>
      </w:pPr>
    </w:p>
    <w:p w:rsidR="008F165E" w:rsidRDefault="00345DC6" w:rsidP="004F25D5">
      <w:pPr>
        <w:pStyle w:val="Heading2"/>
        <w:rPr>
          <w:lang w:val="en-GB"/>
        </w:rPr>
      </w:pPr>
      <w:r>
        <w:rPr>
          <w:lang w:val="en-GB"/>
        </w:rPr>
        <w:t>Particle Collection</w:t>
      </w:r>
    </w:p>
    <w:p w:rsidR="00345DC6" w:rsidRPr="00345DC6" w:rsidDel="008D234B" w:rsidRDefault="00440F8B" w:rsidP="004F25D5">
      <w:pPr>
        <w:rPr>
          <w:del w:id="148" w:author="Dabrina D Dutcher" w:date="2016-04-07T18:43:00Z"/>
          <w:szCs w:val="24"/>
        </w:rPr>
      </w:pPr>
      <w:r>
        <w:rPr>
          <w:szCs w:val="24"/>
        </w:rPr>
        <w:t xml:space="preserve">Ninety minutes after </w:t>
      </w:r>
      <w:r w:rsidRPr="00345DC6">
        <w:rPr>
          <w:szCs w:val="24"/>
        </w:rPr>
        <w:t>α-pinene</w:t>
      </w:r>
      <w:r>
        <w:rPr>
          <w:szCs w:val="24"/>
        </w:rPr>
        <w:t xml:space="preserve"> was introduced to the smog chamber, the</w:t>
      </w:r>
      <w:r w:rsidR="00B661D0">
        <w:rPr>
          <w:szCs w:val="24"/>
        </w:rPr>
        <w:t xml:space="preserve"> outlet of the</w:t>
      </w:r>
      <w:r w:rsidR="00345DC6" w:rsidRPr="00345DC6">
        <w:rPr>
          <w:szCs w:val="24"/>
        </w:rPr>
        <w:t xml:space="preserve"> chamber </w:t>
      </w:r>
      <w:r w:rsidR="00FA196E">
        <w:rPr>
          <w:szCs w:val="24"/>
        </w:rPr>
        <w:t>was switched to feed to the cascade</w:t>
      </w:r>
      <w:r w:rsidR="00345DC6" w:rsidRPr="00345DC6">
        <w:rPr>
          <w:szCs w:val="24"/>
        </w:rPr>
        <w:t xml:space="preserve"> impactor</w:t>
      </w:r>
      <w:r w:rsidR="004F25D5">
        <w:rPr>
          <w:szCs w:val="24"/>
        </w:rPr>
        <w:t xml:space="preserve">. </w:t>
      </w:r>
      <w:r w:rsidR="00345DC6" w:rsidRPr="00345DC6">
        <w:rPr>
          <w:szCs w:val="24"/>
        </w:rPr>
        <w:t>The second smallest stage (L2) was used to collect the particles on a cleaned steel disk</w:t>
      </w:r>
      <w:r w:rsidR="004F25D5">
        <w:rPr>
          <w:szCs w:val="24"/>
        </w:rPr>
        <w:t>.</w:t>
      </w:r>
      <w:r w:rsidR="006A2C2C">
        <w:rPr>
          <w:szCs w:val="24"/>
        </w:rPr>
        <w:t xml:space="preserve"> The</w:t>
      </w:r>
      <w:r w:rsidR="00586F38">
        <w:rPr>
          <w:szCs w:val="24"/>
        </w:rPr>
        <w:t xml:space="preserve"> 50% </w:t>
      </w:r>
      <w:del w:id="149" w:author="Dabrina D Dutcher" w:date="2016-04-08T13:09:00Z">
        <w:r w:rsidR="00586F38" w:rsidDel="007C63ED">
          <w:rPr>
            <w:szCs w:val="24"/>
          </w:rPr>
          <w:delText xml:space="preserve"> </w:delText>
        </w:r>
      </w:del>
      <w:r w:rsidR="00586F38">
        <w:rPr>
          <w:szCs w:val="24"/>
        </w:rPr>
        <w:t xml:space="preserve">aerodynamic </w:t>
      </w:r>
      <w:r w:rsidR="006A2C2C">
        <w:rPr>
          <w:szCs w:val="24"/>
        </w:rPr>
        <w:t>cutoff diamete</w:t>
      </w:r>
      <w:r w:rsidR="00930201">
        <w:rPr>
          <w:szCs w:val="24"/>
        </w:rPr>
        <w:t xml:space="preserve">r for this stage at </w:t>
      </w:r>
      <w:r w:rsidR="007317FC">
        <w:rPr>
          <w:szCs w:val="24"/>
        </w:rPr>
        <w:t>4 LPM</w:t>
      </w:r>
      <w:r w:rsidR="006A2C2C">
        <w:rPr>
          <w:szCs w:val="24"/>
        </w:rPr>
        <w:t xml:space="preserve"> was </w:t>
      </w:r>
      <w:r w:rsidR="0063657B">
        <w:rPr>
          <w:szCs w:val="24"/>
        </w:rPr>
        <w:t xml:space="preserve">40 </w:t>
      </w:r>
      <w:r w:rsidR="006A2C2C">
        <w:rPr>
          <w:szCs w:val="24"/>
        </w:rPr>
        <w:t>nm.</w:t>
      </w:r>
      <w:r w:rsidR="004F25D5">
        <w:rPr>
          <w:szCs w:val="24"/>
        </w:rPr>
        <w:t xml:space="preserve"> </w:t>
      </w:r>
      <w:r w:rsidR="00865529">
        <w:rPr>
          <w:szCs w:val="24"/>
        </w:rPr>
        <w:t>After 90 minutes a visible partic</w:t>
      </w:r>
      <w:r w:rsidR="00586F38">
        <w:rPr>
          <w:szCs w:val="24"/>
        </w:rPr>
        <w:t>le</w:t>
      </w:r>
      <w:r w:rsidR="00865529">
        <w:rPr>
          <w:szCs w:val="24"/>
        </w:rPr>
        <w:t xml:space="preserve"> film had collected on the disk.</w:t>
      </w:r>
      <w:r w:rsidR="004F25D5">
        <w:rPr>
          <w:szCs w:val="24"/>
        </w:rPr>
        <w:t xml:space="preserve"> </w:t>
      </w:r>
      <w:r w:rsidR="00586F38">
        <w:rPr>
          <w:szCs w:val="24"/>
        </w:rPr>
        <w:t>Immediately a</w:t>
      </w:r>
      <w:r w:rsidR="00345DC6" w:rsidRPr="00345DC6">
        <w:rPr>
          <w:szCs w:val="24"/>
        </w:rPr>
        <w:t xml:space="preserve">fter collection, the sample disk was analyzed using atomic force microscopy </w:t>
      </w:r>
      <w:r w:rsidR="00345DC6" w:rsidRPr="00345DC6">
        <w:rPr>
          <w:szCs w:val="24"/>
        </w:rPr>
        <w:lastRenderedPageBreak/>
        <w:t>(AFM).</w:t>
      </w:r>
      <w:ins w:id="150" w:author="Dabrina D Dutcher" w:date="2016-04-07T18:42:00Z">
        <w:r w:rsidR="008D234B">
          <w:rPr>
            <w:szCs w:val="24"/>
          </w:rPr>
          <w:t xml:space="preserve"> </w:t>
        </w:r>
      </w:ins>
      <w:ins w:id="151" w:author="Dabrina D Dutcher" w:date="2016-04-08T13:14:00Z">
        <w:r w:rsidR="007C63ED">
          <w:rPr>
            <w:szCs w:val="24"/>
          </w:rPr>
          <w:t xml:space="preserve"> </w:t>
        </w:r>
      </w:ins>
      <w:ins w:id="152" w:author="Dabrina D Dutcher" w:date="2016-04-08T13:15:00Z">
        <w:r w:rsidR="007C63ED">
          <w:rPr>
            <w:szCs w:val="24"/>
          </w:rPr>
          <w:t xml:space="preserve">The </w:t>
        </w:r>
      </w:ins>
      <w:ins w:id="153" w:author="Dabrina D Dutcher" w:date="2016-04-08T13:16:00Z">
        <w:r w:rsidR="007C63ED">
          <w:rPr>
            <w:szCs w:val="24"/>
          </w:rPr>
          <w:t>particles</w:t>
        </w:r>
      </w:ins>
      <w:ins w:id="154" w:author="Dabrina D Dutcher" w:date="2016-04-08T13:15:00Z">
        <w:r w:rsidR="007C63ED">
          <w:rPr>
            <w:szCs w:val="24"/>
          </w:rPr>
          <w:t xml:space="preserve"> deposit in a circular region ~6 mm in diamter</w:t>
        </w:r>
      </w:ins>
      <w:ins w:id="155" w:author="Dabrina D Dutcher" w:date="2016-04-08T13:16:00Z">
        <w:r w:rsidR="007C63ED">
          <w:rPr>
            <w:szCs w:val="24"/>
          </w:rPr>
          <w:t xml:space="preserve"> on the steel disc</w:t>
        </w:r>
      </w:ins>
      <w:ins w:id="156" w:author="Dabrina D Dutcher" w:date="2016-04-08T13:17:00Z">
        <w:r w:rsidR="007C63ED">
          <w:rPr>
            <w:szCs w:val="24"/>
          </w:rPr>
          <w:t xml:space="preserve">. </w:t>
        </w:r>
      </w:ins>
      <w:ins w:id="157" w:author="Dabrina D Dutcher" w:date="2016-04-08T13:16:00Z">
        <w:r w:rsidR="007C63ED">
          <w:rPr>
            <w:szCs w:val="24"/>
          </w:rPr>
          <w:t xml:space="preserve"> </w:t>
        </w:r>
      </w:ins>
      <w:ins w:id="158" w:author="Dabrina D Dutcher" w:date="2016-05-09T11:18:00Z">
        <w:r w:rsidR="00DA3948">
          <w:rPr>
            <w:szCs w:val="24"/>
          </w:rPr>
          <w:t xml:space="preserve">The steel disc </w:t>
        </w:r>
      </w:ins>
      <w:ins w:id="159" w:author="Dabrina D Dutcher" w:date="2016-05-09T11:20:00Z">
        <w:r w:rsidR="00DA3948">
          <w:rPr>
            <w:szCs w:val="24"/>
          </w:rPr>
          <w:t xml:space="preserve">before and after sample collection </w:t>
        </w:r>
      </w:ins>
      <w:ins w:id="160" w:author="Dabrina D Dutcher" w:date="2016-05-09T11:18:00Z">
        <w:r w:rsidR="00DA3948">
          <w:rPr>
            <w:szCs w:val="24"/>
          </w:rPr>
          <w:t>was imaged using</w:t>
        </w:r>
      </w:ins>
      <w:ins w:id="161" w:author="Dabrina D Dutcher" w:date="2016-05-09T11:19:00Z">
        <w:r w:rsidR="00DA3948">
          <w:rPr>
            <w:szCs w:val="24"/>
          </w:rPr>
          <w:t xml:space="preserve"> a</w:t>
        </w:r>
      </w:ins>
      <w:ins w:id="162" w:author="Dabrina D Dutcher" w:date="2016-05-09T11:18:00Z">
        <w:r w:rsidR="00DA3948">
          <w:rPr>
            <w:szCs w:val="24"/>
          </w:rPr>
          <w:t xml:space="preserve"> </w:t>
        </w:r>
      </w:ins>
      <w:ins w:id="163" w:author="Dabrina D Dutcher" w:date="2016-05-09T11:19:00Z">
        <w:r w:rsidR="00DA3948">
          <w:t>ScanAsyst and PeakForce Tapping-mode AFM</w:t>
        </w:r>
      </w:ins>
      <w:ins w:id="164" w:author="Dabrina D Dutcher" w:date="2016-05-09T11:20:00Z">
        <w:r w:rsidR="00DA3948">
          <w:t xml:space="preserve"> microscopy.  </w:t>
        </w:r>
      </w:ins>
      <w:ins w:id="165" w:author="Dabrina D Dutcher" w:date="2016-05-09T11:22:00Z">
        <w:r w:rsidR="00B221AA">
          <w:t xml:space="preserve">These images are displayed in Figure </w:t>
        </w:r>
      </w:ins>
      <w:ins w:id="166" w:author="Dabrina D Dutcher" w:date="2016-05-09T11:24:00Z">
        <w:r w:rsidR="00B221AA">
          <w:t>2a and 2b.</w:t>
        </w:r>
      </w:ins>
      <w:ins w:id="167" w:author="Dabrina D Dutcher" w:date="2016-05-09T11:25:00Z">
        <w:r w:rsidR="00B221AA">
          <w:t xml:space="preserve">  These images show that the steel puck is very rough.  </w:t>
        </w:r>
      </w:ins>
      <w:ins w:id="168" w:author="Dabrina D Dutcher" w:date="2016-05-09T11:26:00Z">
        <w:r w:rsidR="00B221AA">
          <w:t xml:space="preserve">After sampling the surface is smoother indicating that the sample flowed </w:t>
        </w:r>
      </w:ins>
      <w:ins w:id="169" w:author="Dabrina D Dutcher" w:date="2016-05-09T11:28:00Z">
        <w:r w:rsidR="00B221AA">
          <w:t xml:space="preserve">and filled in the roughness.  </w:t>
        </w:r>
      </w:ins>
      <w:ins w:id="170" w:author="Dabrina D Dutcher" w:date="2016-05-09T11:30:00Z">
        <w:r w:rsidR="00B221AA">
          <w:t>Two traces, centered vertically and horizontally, from each image are shown in Figure 2c</w:t>
        </w:r>
      </w:ins>
      <w:ins w:id="171" w:author="Dabrina D Dutcher" w:date="2016-05-09T11:31:00Z">
        <w:r w:rsidR="00B221AA">
          <w:t>.</w:t>
        </w:r>
        <w:r w:rsidR="004879D3">
          <w:t xml:space="preserve"> </w:t>
        </w:r>
      </w:ins>
    </w:p>
    <w:p w:rsidR="00345DC6" w:rsidRPr="00345DC6" w:rsidRDefault="00345DC6" w:rsidP="004F25D5">
      <w:pPr>
        <w:rPr>
          <w:lang w:val="en-GB"/>
        </w:rPr>
      </w:pPr>
    </w:p>
    <w:p w:rsidR="009D0D66" w:rsidRDefault="00345DC6" w:rsidP="004F25D5">
      <w:pPr>
        <w:pStyle w:val="Heading2"/>
        <w:rPr>
          <w:lang w:val="en-GB"/>
        </w:rPr>
      </w:pPr>
      <w:r>
        <w:rPr>
          <w:lang w:val="en-GB"/>
        </w:rPr>
        <w:t>Sample Analysis</w:t>
      </w:r>
    </w:p>
    <w:p w:rsidR="00433647" w:rsidRDefault="000F6B2A" w:rsidP="004F25D5">
      <w:pPr>
        <w:rPr>
          <w:szCs w:val="24"/>
        </w:rPr>
      </w:pPr>
      <w:r>
        <w:rPr>
          <w:szCs w:val="24"/>
        </w:rPr>
        <w:t>A Veeco Multimode V Atomic Force Microscope (AFM)</w:t>
      </w:r>
      <w:r w:rsidR="00345DC6" w:rsidRPr="00345DC6">
        <w:rPr>
          <w:szCs w:val="24"/>
        </w:rPr>
        <w:t xml:space="preserve"> and NaugaNeedle </w:t>
      </w:r>
      <w:r w:rsidR="0063657B" w:rsidRPr="0063657B">
        <w:rPr>
          <w:rStyle w:val="Strong"/>
          <w:b w:val="0"/>
          <w:shd w:val="clear" w:color="auto" w:fill="FFFFFF"/>
        </w:rPr>
        <w:t>NN-HAR-FM60</w:t>
      </w:r>
      <w:r w:rsidR="0063657B">
        <w:rPr>
          <w:szCs w:val="24"/>
        </w:rPr>
        <w:t xml:space="preserve"> </w:t>
      </w:r>
      <w:r w:rsidR="008D536A">
        <w:rPr>
          <w:szCs w:val="24"/>
        </w:rPr>
        <w:t>probes</w:t>
      </w:r>
      <w:r w:rsidR="00345DC6" w:rsidRPr="00345DC6">
        <w:rPr>
          <w:szCs w:val="24"/>
        </w:rPr>
        <w:t xml:space="preserve"> were used to analyze the par</w:t>
      </w:r>
      <w:r w:rsidR="00B73B14">
        <w:rPr>
          <w:szCs w:val="24"/>
        </w:rPr>
        <w:t>ticle film collected on the disk.</w:t>
      </w:r>
      <w:r w:rsidR="008D536A">
        <w:rPr>
          <w:szCs w:val="24"/>
        </w:rPr>
        <w:t xml:space="preserve"> The probes consist of a flat, flexible cantilever, and a nanoneedle mounted normally to the cantilever at its end.</w:t>
      </w:r>
      <w:r w:rsidR="00B73B14">
        <w:rPr>
          <w:szCs w:val="24"/>
        </w:rPr>
        <w:t xml:space="preserve"> The</w:t>
      </w:r>
      <w:r w:rsidR="0063657B">
        <w:rPr>
          <w:szCs w:val="24"/>
        </w:rPr>
        <w:t xml:space="preserve"> </w:t>
      </w:r>
      <w:r w:rsidR="00B73B14">
        <w:rPr>
          <w:szCs w:val="24"/>
        </w:rPr>
        <w:t xml:space="preserve"> </w:t>
      </w:r>
      <w:r w:rsidR="008D536A">
        <w:rPr>
          <w:szCs w:val="24"/>
        </w:rPr>
        <w:t xml:space="preserve"> Ga-Ag nanoneedles are shaped as cylinders</w:t>
      </w:r>
      <w:r w:rsidR="00B73B14">
        <w:rPr>
          <w:szCs w:val="24"/>
        </w:rPr>
        <w:t xml:space="preserve"> on the order of 100 nm in diameter</w:t>
      </w:r>
      <w:r w:rsidR="00930201">
        <w:rPr>
          <w:szCs w:val="24"/>
        </w:rPr>
        <w:t xml:space="preserve"> and 10 μm in length</w:t>
      </w:r>
      <w:r w:rsidR="00B73B14">
        <w:rPr>
          <w:szCs w:val="24"/>
        </w:rPr>
        <w:t xml:space="preserve">. A micro-Wilhelmy method </w:t>
      </w:r>
      <w:del w:id="172" w:author="Dabrina D Dutcher" w:date="2016-04-22T14:59:00Z">
        <w:r w:rsidR="00B73B14" w:rsidDel="004865B0">
          <w:rPr>
            <w:szCs w:val="24"/>
          </w:rPr>
          <w:delText>was used to measure surface tensions</w:delText>
        </w:r>
      </w:del>
      <w:ins w:id="173" w:author="Dabrina D Dutcher" w:date="2016-04-22T14:59:00Z">
        <w:r w:rsidR="004865B0">
          <w:rPr>
            <w:szCs w:val="24"/>
          </w:rPr>
          <w:t>deve</w:t>
        </w:r>
      </w:ins>
      <w:ins w:id="174" w:author="Dabrina D Dutcher" w:date="2016-04-22T15:07:00Z">
        <w:r w:rsidR="004865B0">
          <w:rPr>
            <w:szCs w:val="24"/>
          </w:rPr>
          <w:t>lo</w:t>
        </w:r>
      </w:ins>
      <w:ins w:id="175" w:author="Dabrina D Dutcher" w:date="2016-04-22T14:59:00Z">
        <w:r w:rsidR="004865B0">
          <w:rPr>
            <w:szCs w:val="24"/>
          </w:rPr>
          <w:t xml:space="preserve">ped by </w:t>
        </w:r>
      </w:ins>
      <w:r w:rsidR="00931A6B">
        <w:rPr>
          <w:szCs w:val="24"/>
        </w:rPr>
        <w:t xml:space="preserve"> </w:t>
      </w:r>
      <w:del w:id="176" w:author="Dabrina D Dutcher" w:date="2016-04-22T14:59:00Z">
        <w:r w:rsidR="00931A6B" w:rsidDel="004865B0">
          <w:rPr>
            <w:szCs w:val="24"/>
          </w:rPr>
          <w:delText>(</w:delText>
        </w:r>
      </w:del>
      <w:r w:rsidR="00435B50">
        <w:rPr>
          <w:szCs w:val="24"/>
        </w:rPr>
        <w:t>Yazdanpanah et al., 2008</w:t>
      </w:r>
      <w:del w:id="177" w:author="Dabrina D Dutcher" w:date="2016-04-22T14:59:00Z">
        <w:r w:rsidR="00931A6B" w:rsidDel="004865B0">
          <w:rPr>
            <w:szCs w:val="24"/>
          </w:rPr>
          <w:delText>)</w:delText>
        </w:r>
      </w:del>
      <w:ins w:id="178" w:author="Dabrina D Dutcher" w:date="2016-04-22T14:59:00Z">
        <w:r w:rsidR="004865B0">
          <w:rPr>
            <w:szCs w:val="24"/>
          </w:rPr>
          <w:t>, described below</w:t>
        </w:r>
      </w:ins>
      <w:ins w:id="179" w:author="Dabrina D Dutcher" w:date="2016-04-22T15:07:00Z">
        <w:r w:rsidR="004865B0">
          <w:rPr>
            <w:szCs w:val="24"/>
          </w:rPr>
          <w:t>, was</w:t>
        </w:r>
      </w:ins>
      <w:ins w:id="180" w:author="Dabrina D Dutcher" w:date="2016-04-22T15:08:00Z">
        <w:r w:rsidR="004865B0">
          <w:rPr>
            <w:szCs w:val="24"/>
          </w:rPr>
          <w:t xml:space="preserve"> then</w:t>
        </w:r>
      </w:ins>
      <w:ins w:id="181" w:author="Dabrina D Dutcher" w:date="2016-04-22T15:07:00Z">
        <w:r w:rsidR="004865B0">
          <w:rPr>
            <w:szCs w:val="24"/>
          </w:rPr>
          <w:t xml:space="preserve"> used to measure the surface tension of the </w:t>
        </w:r>
      </w:ins>
      <w:ins w:id="182" w:author="Dabrina D Dutcher" w:date="2016-04-22T15:08:00Z">
        <w:r w:rsidR="004865B0">
          <w:rPr>
            <w:szCs w:val="24"/>
          </w:rPr>
          <w:t>samples.</w:t>
        </w:r>
      </w:ins>
      <w:r w:rsidR="00931A6B">
        <w:rPr>
          <w:szCs w:val="24"/>
        </w:rPr>
        <w:t>.</w:t>
      </w:r>
      <w:ins w:id="183" w:author="Dabrina D Dutcher" w:date="2016-04-22T14:58:00Z">
        <w:r w:rsidR="004865B0">
          <w:rPr>
            <w:szCs w:val="24"/>
          </w:rPr>
          <w:t xml:space="preserve">  </w:t>
        </w:r>
      </w:ins>
    </w:p>
    <w:p w:rsidR="004F25D5" w:rsidRDefault="00345DC6" w:rsidP="004F25D5">
      <w:pPr>
        <w:rPr>
          <w:szCs w:val="24"/>
        </w:rPr>
      </w:pPr>
      <w:r w:rsidRPr="00345DC6">
        <w:rPr>
          <w:szCs w:val="24"/>
        </w:rPr>
        <w:t>The sample was analyzed with the AFM in force mode</w:t>
      </w:r>
      <w:r w:rsidR="004F25D5">
        <w:rPr>
          <w:szCs w:val="24"/>
        </w:rPr>
        <w:t xml:space="preserve">. </w:t>
      </w:r>
      <w:r w:rsidRPr="00345DC6">
        <w:rPr>
          <w:szCs w:val="24"/>
        </w:rPr>
        <w:t>In this mode, the</w:t>
      </w:r>
      <w:r w:rsidR="00931A6B">
        <w:rPr>
          <w:szCs w:val="24"/>
        </w:rPr>
        <w:t xml:space="preserve"> AFM’s </w:t>
      </w:r>
      <w:r w:rsidR="008D536A">
        <w:rPr>
          <w:szCs w:val="24"/>
        </w:rPr>
        <w:t xml:space="preserve">piezoelectric transducers </w:t>
      </w:r>
      <w:r w:rsidR="00D236EC">
        <w:rPr>
          <w:szCs w:val="24"/>
        </w:rPr>
        <w:t>push the sample film up to and away from the</w:t>
      </w:r>
      <w:del w:id="184" w:author="Dabrina D Dutcher" w:date="2016-04-08T13:08:00Z">
        <w:r w:rsidR="001D68A9" w:rsidDel="007C63ED">
          <w:rPr>
            <w:szCs w:val="24"/>
          </w:rPr>
          <w:delText xml:space="preserve"> </w:delText>
        </w:r>
      </w:del>
      <w:r w:rsidR="008D536A">
        <w:rPr>
          <w:szCs w:val="24"/>
        </w:rPr>
        <w:t xml:space="preserve"> </w:t>
      </w:r>
      <w:r w:rsidR="005658D4">
        <w:rPr>
          <w:szCs w:val="24"/>
        </w:rPr>
        <w:t>probe</w:t>
      </w:r>
      <w:r w:rsidR="00D236EC">
        <w:rPr>
          <w:szCs w:val="24"/>
        </w:rPr>
        <w:t xml:space="preserve"> with</w:t>
      </w:r>
      <w:r w:rsidR="00D908F9">
        <w:rPr>
          <w:szCs w:val="24"/>
        </w:rPr>
        <w:t xml:space="preserve"> high</w:t>
      </w:r>
      <w:r w:rsidR="00D236EC">
        <w:rPr>
          <w:szCs w:val="24"/>
        </w:rPr>
        <w:t xml:space="preserve"> precision</w:t>
      </w:r>
      <w:r w:rsidR="004F25D5">
        <w:rPr>
          <w:szCs w:val="24"/>
        </w:rPr>
        <w:t xml:space="preserve">. </w:t>
      </w:r>
      <w:r w:rsidRPr="00345DC6">
        <w:rPr>
          <w:szCs w:val="24"/>
        </w:rPr>
        <w:t>The</w:t>
      </w:r>
      <w:r w:rsidR="005658D4">
        <w:rPr>
          <w:szCs w:val="24"/>
        </w:rPr>
        <w:t xml:space="preserve"> downward</w:t>
      </w:r>
      <w:r w:rsidRPr="00345DC6">
        <w:rPr>
          <w:szCs w:val="24"/>
        </w:rPr>
        <w:t xml:space="preserve"> force exerted on the </w:t>
      </w:r>
      <w:r w:rsidR="005658D4">
        <w:rPr>
          <w:szCs w:val="24"/>
        </w:rPr>
        <w:t>probe</w:t>
      </w:r>
      <w:r w:rsidRPr="00345DC6">
        <w:rPr>
          <w:szCs w:val="24"/>
        </w:rPr>
        <w:t xml:space="preserve"> was recorded by the AFM as a function of </w:t>
      </w:r>
      <w:r w:rsidR="005658D4">
        <w:rPr>
          <w:szCs w:val="24"/>
        </w:rPr>
        <w:t>its</w:t>
      </w:r>
      <w:r w:rsidRPr="00345DC6">
        <w:rPr>
          <w:szCs w:val="24"/>
        </w:rPr>
        <w:t xml:space="preserve"> location relative to the film’s surface</w:t>
      </w:r>
      <w:r w:rsidR="004F25D5">
        <w:rPr>
          <w:szCs w:val="24"/>
        </w:rPr>
        <w:t xml:space="preserve">. </w:t>
      </w:r>
      <w:r w:rsidRPr="00345DC6">
        <w:rPr>
          <w:szCs w:val="24"/>
        </w:rPr>
        <w:t>A force curve obtained wit</w:t>
      </w:r>
      <w:r w:rsidR="00930201">
        <w:rPr>
          <w:szCs w:val="24"/>
        </w:rPr>
        <w:t>h the AFM is presented in Fig.</w:t>
      </w:r>
      <w:r w:rsidRPr="00345DC6">
        <w:rPr>
          <w:szCs w:val="24"/>
        </w:rPr>
        <w:t xml:space="preserve"> </w:t>
      </w:r>
      <w:r w:rsidR="00930201">
        <w:rPr>
          <w:szCs w:val="24"/>
        </w:rPr>
        <w:t>2</w:t>
      </w:r>
      <w:r w:rsidRPr="00345DC6">
        <w:rPr>
          <w:szCs w:val="24"/>
        </w:rPr>
        <w:t>.</w:t>
      </w:r>
    </w:p>
    <w:p w:rsidR="00345DC6" w:rsidRPr="00345DC6" w:rsidRDefault="00930201" w:rsidP="004F25D5">
      <w:pPr>
        <w:rPr>
          <w:szCs w:val="24"/>
        </w:rPr>
      </w:pPr>
      <w:r>
        <w:rPr>
          <w:szCs w:val="24"/>
        </w:rPr>
        <w:t>In Fig. 2</w:t>
      </w:r>
      <w:r w:rsidR="00C92F35">
        <w:rPr>
          <w:szCs w:val="24"/>
        </w:rPr>
        <w:t xml:space="preserve">, the curve in </w:t>
      </w:r>
      <w:r w:rsidR="005B57CA">
        <w:rPr>
          <w:szCs w:val="24"/>
        </w:rPr>
        <w:t>blue</w:t>
      </w:r>
      <w:r w:rsidR="00345DC6" w:rsidRPr="00345DC6">
        <w:rPr>
          <w:szCs w:val="24"/>
        </w:rPr>
        <w:t xml:space="preserve"> illustrates the force exerted on the </w:t>
      </w:r>
      <w:r w:rsidR="005658D4">
        <w:rPr>
          <w:szCs w:val="24"/>
        </w:rPr>
        <w:t>probe</w:t>
      </w:r>
      <w:r w:rsidR="00345DC6" w:rsidRPr="00345DC6">
        <w:rPr>
          <w:szCs w:val="24"/>
        </w:rPr>
        <w:t xml:space="preserve"> as </w:t>
      </w:r>
      <w:r w:rsidR="005658D4">
        <w:rPr>
          <w:szCs w:val="24"/>
        </w:rPr>
        <w:t>it</w:t>
      </w:r>
      <w:r w:rsidR="00345DC6" w:rsidRPr="00345DC6">
        <w:rPr>
          <w:szCs w:val="24"/>
        </w:rPr>
        <w:t xml:space="preserve"> approaches and touches the sample surface</w:t>
      </w:r>
      <w:r w:rsidR="004F25D5">
        <w:rPr>
          <w:szCs w:val="24"/>
        </w:rPr>
        <w:t xml:space="preserve">. </w:t>
      </w:r>
      <w:r w:rsidR="00C92F35">
        <w:rPr>
          <w:szCs w:val="24"/>
        </w:rPr>
        <w:t xml:space="preserve">The curve in </w:t>
      </w:r>
      <w:r>
        <w:rPr>
          <w:szCs w:val="24"/>
        </w:rPr>
        <w:t>red</w:t>
      </w:r>
      <w:r w:rsidR="00345DC6" w:rsidRPr="00345DC6">
        <w:rPr>
          <w:szCs w:val="24"/>
        </w:rPr>
        <w:t xml:space="preserve"> illustrates the force exerted on the </w:t>
      </w:r>
      <w:r w:rsidR="005658D4">
        <w:rPr>
          <w:szCs w:val="24"/>
        </w:rPr>
        <w:t xml:space="preserve">probe </w:t>
      </w:r>
      <w:r w:rsidR="00345DC6" w:rsidRPr="00345DC6">
        <w:rPr>
          <w:szCs w:val="24"/>
        </w:rPr>
        <w:t>as it is pulled from the sample</w:t>
      </w:r>
      <w:r w:rsidR="004F25D5">
        <w:rPr>
          <w:szCs w:val="24"/>
        </w:rPr>
        <w:t xml:space="preserve">. </w:t>
      </w:r>
      <w:r w:rsidR="00345DC6" w:rsidRPr="00345DC6">
        <w:rPr>
          <w:szCs w:val="24"/>
        </w:rPr>
        <w:t xml:space="preserve">If it is assumed that only forces related to the surface tension of the liquid film are exerted on the </w:t>
      </w:r>
      <w:r w:rsidR="005658D4">
        <w:rPr>
          <w:szCs w:val="24"/>
        </w:rPr>
        <w:t>probe</w:t>
      </w:r>
      <w:r w:rsidR="00345DC6" w:rsidRPr="00345DC6">
        <w:rPr>
          <w:szCs w:val="24"/>
        </w:rPr>
        <w:t xml:space="preserve">, then equation </w:t>
      </w:r>
      <w:del w:id="185" w:author="Dabrina D Dutcher" w:date="2016-04-19T15:38:00Z">
        <w:r w:rsidR="00433647" w:rsidDel="00026919">
          <w:rPr>
            <w:szCs w:val="24"/>
          </w:rPr>
          <w:delText>1</w:delText>
        </w:r>
        <w:r w:rsidR="00345DC6" w:rsidRPr="00345DC6" w:rsidDel="00026919">
          <w:rPr>
            <w:szCs w:val="24"/>
          </w:rPr>
          <w:delText xml:space="preserve"> </w:delText>
        </w:r>
      </w:del>
      <w:ins w:id="186" w:author="Dabrina D Dutcher" w:date="2016-04-19T15:38:00Z">
        <w:r w:rsidR="00026919">
          <w:rPr>
            <w:szCs w:val="24"/>
          </w:rPr>
          <w:t>2</w:t>
        </w:r>
        <w:r w:rsidR="00026919" w:rsidRPr="00345DC6">
          <w:rPr>
            <w:szCs w:val="24"/>
          </w:rPr>
          <w:t xml:space="preserve"> </w:t>
        </w:r>
      </w:ins>
      <w:r w:rsidR="00345DC6" w:rsidRPr="00345DC6">
        <w:rPr>
          <w:szCs w:val="24"/>
        </w:rPr>
        <w:t>holds</w:t>
      </w:r>
      <w:r w:rsidR="00666742">
        <w:rPr>
          <w:szCs w:val="24"/>
        </w:rPr>
        <w:t>:</w:t>
      </w:r>
    </w:p>
    <w:p w:rsidR="00345DC6" w:rsidRDefault="00345DC6" w:rsidP="004F25D5">
      <w:pPr>
        <w:rPr>
          <w:szCs w:val="24"/>
        </w:rPr>
      </w:pPr>
      <w:r w:rsidRPr="00345DC6">
        <w:rPr>
          <w:szCs w:val="24"/>
        </w:rPr>
        <w:tab/>
      </w:r>
      <w:r w:rsidRPr="00345DC6">
        <w:rPr>
          <w:szCs w:val="24"/>
        </w:rPr>
        <w:tab/>
      </w:r>
      <w:r w:rsidRPr="00345DC6">
        <w:rPr>
          <w:szCs w:val="24"/>
        </w:rPr>
        <w:tab/>
        <w:t xml:space="preserve">  </w:t>
      </w:r>
      <w:del w:id="187" w:author="Dabrina D Dutcher" w:date="2016-04-22T14:59:00Z">
        <w:r w:rsidRPr="00345DC6" w:rsidDel="004865B0">
          <w:rPr>
            <w:szCs w:val="24"/>
          </w:rPr>
          <w:delText xml:space="preserve"> </w:delText>
        </w:r>
      </w:del>
      <w:r w:rsidRPr="007317FC">
        <w:rPr>
          <w:sz w:val="32"/>
          <w:szCs w:val="24"/>
        </w:rPr>
        <w:fldChar w:fldCharType="begin"/>
      </w:r>
      <w:r w:rsidRPr="007317FC">
        <w:rPr>
          <w:sz w:val="32"/>
          <w:szCs w:val="24"/>
        </w:rPr>
        <w:instrText xml:space="preserve"> QUOTE </w:instrText>
      </w:r>
      <m:oMath>
        <m:sSub>
          <m:sSubPr>
            <m:ctrlPr>
              <w:rPr>
                <w:rFonts w:ascii="Cambria Math" w:hAnsi="Cambria Math"/>
                <w:i/>
                <w:sz w:val="22"/>
              </w:rPr>
            </m:ctrlPr>
          </m:sSubPr>
          <m:e>
            <m:r>
              <m:rPr>
                <m:sty m:val="p"/>
              </m:rPr>
              <w:rPr>
                <w:rFonts w:ascii="Cambria Math" w:hAnsi="Cambria Math"/>
                <w:sz w:val="22"/>
              </w:rPr>
              <m:t>F</m:t>
            </m:r>
          </m:e>
          <m:sub>
            <m:r>
              <m:rPr>
                <m:sty m:val="p"/>
              </m:rPr>
              <w:rPr>
                <w:rFonts w:ascii="Cambria Math" w:hAnsi="Cambria Math"/>
                <w:sz w:val="22"/>
              </w:rPr>
              <m:t>tip</m:t>
            </m:r>
          </m:sub>
        </m:sSub>
        <m:r>
          <m:rPr>
            <m:sty m:val="p"/>
          </m:rPr>
          <w:rPr>
            <w:rFonts w:ascii="Cambria Math" w:hAnsi="Cambria Math"/>
            <w:sz w:val="22"/>
          </w:rPr>
          <m:t>=σ*L*cos⁡(θ)</m:t>
        </m:r>
      </m:oMath>
      <w:r w:rsidRPr="007317FC">
        <w:rPr>
          <w:sz w:val="32"/>
          <w:szCs w:val="24"/>
        </w:rPr>
        <w:instrText xml:space="preserve"> </w:instrText>
      </w:r>
      <w:r w:rsidRPr="007317FC">
        <w:rPr>
          <w:sz w:val="32"/>
          <w:szCs w:val="24"/>
        </w:rPr>
        <w:fldChar w:fldCharType="end"/>
      </w:r>
      <w:r w:rsidR="00026919">
        <w:rPr>
          <w:noProof/>
          <w:sz w:val="32"/>
          <w:szCs w:val="24"/>
          <w:lang w:val="en-US" w:eastAsia="en-US"/>
        </w:rPr>
        <w:drawing>
          <wp:inline distT="0" distB="0" distL="0" distR="0" wp14:anchorId="605C9A34" wp14:editId="5B94B8E6">
            <wp:extent cx="1914525" cy="342900"/>
            <wp:effectExtent l="0" t="0" r="0" b="0"/>
            <wp:docPr id="2" name="Picture 2" descr="equation1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quation1 pic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4525" cy="342900"/>
                    </a:xfrm>
                    <a:prstGeom prst="rect">
                      <a:avLst/>
                    </a:prstGeom>
                    <a:noFill/>
                    <a:ln>
                      <a:noFill/>
                    </a:ln>
                  </pic:spPr>
                </pic:pic>
              </a:graphicData>
            </a:graphic>
          </wp:inline>
        </w:drawing>
      </w:r>
      <w:r w:rsidR="007317FC">
        <w:rPr>
          <w:sz w:val="32"/>
          <w:szCs w:val="24"/>
        </w:rPr>
        <w:tab/>
      </w:r>
      <w:r w:rsidR="007317FC">
        <w:rPr>
          <w:sz w:val="32"/>
          <w:szCs w:val="24"/>
        </w:rPr>
        <w:tab/>
      </w:r>
      <w:r w:rsidR="004E0DF4">
        <w:rPr>
          <w:sz w:val="32"/>
          <w:szCs w:val="24"/>
        </w:rPr>
        <w:tab/>
      </w:r>
      <w:r w:rsidR="004E0DF4">
        <w:rPr>
          <w:sz w:val="32"/>
          <w:szCs w:val="24"/>
        </w:rPr>
        <w:tab/>
      </w:r>
      <w:r w:rsidR="004E0DF4">
        <w:rPr>
          <w:sz w:val="32"/>
          <w:szCs w:val="24"/>
        </w:rPr>
        <w:tab/>
      </w:r>
      <w:r w:rsidRPr="00345DC6">
        <w:rPr>
          <w:szCs w:val="24"/>
        </w:rPr>
        <w:t>(</w:t>
      </w:r>
      <w:del w:id="188" w:author="Dabrina D Dutcher" w:date="2016-04-19T15:38:00Z">
        <w:r w:rsidR="00433647" w:rsidDel="00026919">
          <w:rPr>
            <w:szCs w:val="24"/>
          </w:rPr>
          <w:delText>1</w:delText>
        </w:r>
      </w:del>
      <w:ins w:id="189" w:author="Dabrina D Dutcher" w:date="2016-04-19T15:38:00Z">
        <w:r w:rsidR="00026919">
          <w:rPr>
            <w:szCs w:val="24"/>
          </w:rPr>
          <w:t>2</w:t>
        </w:r>
      </w:ins>
      <w:r w:rsidRPr="00345DC6">
        <w:rPr>
          <w:szCs w:val="24"/>
        </w:rPr>
        <w:t>)</w:t>
      </w:r>
    </w:p>
    <w:p w:rsidR="00666742" w:rsidRPr="00345DC6" w:rsidRDefault="00666742" w:rsidP="004F25D5">
      <w:pPr>
        <w:rPr>
          <w:szCs w:val="24"/>
        </w:rPr>
      </w:pPr>
    </w:p>
    <w:p w:rsidR="004F25D5" w:rsidRDefault="00345DC6" w:rsidP="004F25D5">
      <w:pPr>
        <w:rPr>
          <w:bCs/>
          <w:iCs/>
          <w:szCs w:val="24"/>
        </w:rPr>
      </w:pPr>
      <w:r w:rsidRPr="00345DC6">
        <w:rPr>
          <w:bCs/>
          <w:iCs/>
          <w:szCs w:val="24"/>
        </w:rPr>
        <w:t>where σ is the surface tension of the sample, L is the wetted perimeter of the tip, and θ is the contact angle between the fluid and the tip.</w:t>
      </w:r>
      <w:ins w:id="190" w:author="Dabrina D Dutcher" w:date="2016-04-22T15:28:00Z">
        <w:r w:rsidR="004865B0">
          <w:rPr>
            <w:bCs/>
            <w:iCs/>
            <w:szCs w:val="24"/>
          </w:rPr>
          <w:t xml:space="preserve"> For a more complete derivation of this equation </w:t>
        </w:r>
        <w:commentRangeStart w:id="191"/>
        <w:r w:rsidR="004865B0">
          <w:rPr>
            <w:bCs/>
            <w:iCs/>
            <w:szCs w:val="24"/>
          </w:rPr>
          <w:t>see</w:t>
        </w:r>
        <w:commentRangeEnd w:id="191"/>
        <w:r w:rsidR="004865B0">
          <w:rPr>
            <w:rStyle w:val="CommentReference"/>
            <w:rFonts w:eastAsia="Calibri"/>
            <w:color w:val="auto"/>
            <w:lang w:val="en-US" w:eastAsia="en-US"/>
          </w:rPr>
          <w:commentReference w:id="191"/>
        </w:r>
        <w:r w:rsidR="004865B0">
          <w:rPr>
            <w:bCs/>
            <w:iCs/>
            <w:szCs w:val="24"/>
          </w:rPr>
          <w:t xml:space="preserve"> </w:t>
        </w:r>
      </w:ins>
    </w:p>
    <w:p w:rsidR="00666742" w:rsidRDefault="00433647" w:rsidP="007317FC">
      <w:pPr>
        <w:rPr>
          <w:bCs/>
          <w:iCs/>
          <w:szCs w:val="24"/>
        </w:rPr>
      </w:pPr>
      <w:r>
        <w:rPr>
          <w:bCs/>
          <w:iCs/>
          <w:szCs w:val="24"/>
        </w:rPr>
        <w:lastRenderedPageBreak/>
        <w:t xml:space="preserve">Because </w:t>
      </w:r>
      <w:r w:rsidR="0063657B">
        <w:rPr>
          <w:bCs/>
          <w:iCs/>
          <w:szCs w:val="24"/>
        </w:rPr>
        <w:t>the</w:t>
      </w:r>
      <w:r w:rsidR="001D68A9">
        <w:rPr>
          <w:bCs/>
          <w:iCs/>
          <w:szCs w:val="24"/>
        </w:rPr>
        <w:t xml:space="preserve"> </w:t>
      </w:r>
      <w:r w:rsidR="00626D52">
        <w:rPr>
          <w:bCs/>
          <w:iCs/>
          <w:szCs w:val="24"/>
        </w:rPr>
        <w:t>nanoneedle has</w:t>
      </w:r>
      <w:r>
        <w:rPr>
          <w:bCs/>
          <w:iCs/>
          <w:szCs w:val="24"/>
        </w:rPr>
        <w:t xml:space="preserve"> a cylindrical geometry, the wette</w:t>
      </w:r>
      <w:r w:rsidR="00D53F7B">
        <w:rPr>
          <w:bCs/>
          <w:iCs/>
          <w:szCs w:val="24"/>
        </w:rPr>
        <w:t>d perime</w:t>
      </w:r>
      <w:r w:rsidR="00A00A11">
        <w:rPr>
          <w:bCs/>
          <w:iCs/>
          <w:szCs w:val="24"/>
        </w:rPr>
        <w:t>ter, L, is constant during all force measurements</w:t>
      </w:r>
      <w:r>
        <w:rPr>
          <w:bCs/>
          <w:iCs/>
          <w:szCs w:val="24"/>
        </w:rPr>
        <w:t xml:space="preserve">. This can be seen by </w:t>
      </w:r>
      <w:r w:rsidR="00A00A11">
        <w:rPr>
          <w:bCs/>
          <w:iCs/>
          <w:szCs w:val="24"/>
        </w:rPr>
        <w:t xml:space="preserve">the near-constant negative force exerted on the </w:t>
      </w:r>
      <w:r w:rsidR="00626D52">
        <w:rPr>
          <w:bCs/>
          <w:iCs/>
          <w:szCs w:val="24"/>
        </w:rPr>
        <w:t xml:space="preserve">probe </w:t>
      </w:r>
      <w:r w:rsidR="00A00A11">
        <w:rPr>
          <w:bCs/>
          <w:iCs/>
          <w:szCs w:val="24"/>
        </w:rPr>
        <w:t xml:space="preserve">when it is initially </w:t>
      </w:r>
      <w:r w:rsidR="00A02047">
        <w:rPr>
          <w:bCs/>
          <w:iCs/>
          <w:szCs w:val="24"/>
        </w:rPr>
        <w:t>retracting out of</w:t>
      </w:r>
      <w:r w:rsidR="00A00A11">
        <w:rPr>
          <w:bCs/>
          <w:iCs/>
          <w:szCs w:val="24"/>
        </w:rPr>
        <w:t xml:space="preserve"> the sample</w:t>
      </w:r>
      <w:r w:rsidR="000D2058">
        <w:rPr>
          <w:bCs/>
          <w:iCs/>
          <w:szCs w:val="24"/>
        </w:rPr>
        <w:t>. The increase in the downward</w:t>
      </w:r>
      <w:r w:rsidR="00A00A11">
        <w:rPr>
          <w:bCs/>
          <w:iCs/>
          <w:szCs w:val="24"/>
        </w:rPr>
        <w:t xml:space="preserve"> force before the </w:t>
      </w:r>
      <w:r w:rsidR="0073595A">
        <w:rPr>
          <w:bCs/>
          <w:iCs/>
          <w:szCs w:val="24"/>
        </w:rPr>
        <w:t>nano</w:t>
      </w:r>
      <w:r w:rsidR="00A00A11">
        <w:rPr>
          <w:bCs/>
          <w:iCs/>
          <w:szCs w:val="24"/>
        </w:rPr>
        <w:t>needle</w:t>
      </w:r>
      <w:r w:rsidR="001D68A9">
        <w:rPr>
          <w:bCs/>
          <w:iCs/>
          <w:szCs w:val="24"/>
        </w:rPr>
        <w:t xml:space="preserve"> </w:t>
      </w:r>
      <w:r w:rsidR="00A00A11">
        <w:rPr>
          <w:bCs/>
          <w:iCs/>
          <w:szCs w:val="24"/>
        </w:rPr>
        <w:t>is</w:t>
      </w:r>
      <w:r w:rsidR="00A02047">
        <w:rPr>
          <w:bCs/>
          <w:iCs/>
          <w:szCs w:val="24"/>
        </w:rPr>
        <w:t xml:space="preserve"> completely</w:t>
      </w:r>
      <w:r w:rsidR="00A00A11">
        <w:rPr>
          <w:bCs/>
          <w:iCs/>
          <w:szCs w:val="24"/>
        </w:rPr>
        <w:t xml:space="preserve"> pulled from the sample is attributed to a decrease in the contact angle</w:t>
      </w:r>
      <w:r w:rsidR="00626D52">
        <w:rPr>
          <w:bCs/>
          <w:iCs/>
          <w:szCs w:val="24"/>
        </w:rPr>
        <w:t xml:space="preserve">. </w:t>
      </w:r>
      <w:r w:rsidR="00832A5D">
        <w:rPr>
          <w:bCs/>
          <w:iCs/>
          <w:szCs w:val="24"/>
        </w:rPr>
        <w:t>A</w:t>
      </w:r>
      <w:r w:rsidR="00A00A11">
        <w:rPr>
          <w:bCs/>
          <w:iCs/>
          <w:szCs w:val="24"/>
        </w:rPr>
        <w:t xml:space="preserve">t the point the sample breaks away from the </w:t>
      </w:r>
      <w:r w:rsidR="00A56656">
        <w:rPr>
          <w:bCs/>
          <w:iCs/>
          <w:szCs w:val="24"/>
        </w:rPr>
        <w:t>nano</w:t>
      </w:r>
      <w:r w:rsidR="00A00A11">
        <w:rPr>
          <w:bCs/>
          <w:iCs/>
          <w:szCs w:val="24"/>
        </w:rPr>
        <w:t xml:space="preserve">needle, the contact angle is zero. </w:t>
      </w:r>
      <w:r w:rsidR="00666742">
        <w:rPr>
          <w:bCs/>
          <w:iCs/>
          <w:szCs w:val="24"/>
        </w:rPr>
        <w:t>When this angle is zero</w:t>
      </w:r>
      <w:r w:rsidR="00A00A11">
        <w:rPr>
          <w:bCs/>
          <w:iCs/>
          <w:szCs w:val="24"/>
        </w:rPr>
        <w:t xml:space="preserve"> and the needle is smaller than the capillary length (</w:t>
      </w:r>
      <w:r w:rsidR="00666742">
        <w:rPr>
          <w:bCs/>
          <w:iCs/>
          <w:szCs w:val="24"/>
        </w:rPr>
        <w:t xml:space="preserve">Uddin et al., 2011), equation 2 </w:t>
      </w:r>
      <w:r w:rsidR="00A00A11">
        <w:rPr>
          <w:bCs/>
          <w:iCs/>
          <w:szCs w:val="24"/>
        </w:rPr>
        <w:t>holds:</w:t>
      </w:r>
      <w:r w:rsidR="00666742">
        <w:rPr>
          <w:bCs/>
          <w:iCs/>
          <w:szCs w:val="24"/>
        </w:rPr>
        <w:t xml:space="preserve"> </w:t>
      </w:r>
    </w:p>
    <w:p w:rsidR="00345DC6" w:rsidRDefault="007317FC" w:rsidP="004F25D5">
      <w:pPr>
        <w:rPr>
          <w:bCs/>
          <w:iCs/>
          <w:szCs w:val="24"/>
        </w:rPr>
      </w:pPr>
      <w:r w:rsidRPr="007317FC">
        <w:rPr>
          <w:rFonts w:ascii="Cambria Math" w:hAnsi="Cambria Math"/>
          <w:sz w:val="28"/>
        </w:rPr>
        <w:br/>
      </w:r>
      <w:r>
        <w:tab/>
      </w:r>
      <w:r>
        <w:tab/>
      </w:r>
      <w:r>
        <w:tab/>
      </w:r>
      <w:r>
        <w:tab/>
      </w:r>
      <w:r>
        <w:tab/>
      </w:r>
      <w:r>
        <w:tab/>
      </w:r>
      <w:r w:rsidR="00026919">
        <w:rPr>
          <w:noProof/>
          <w:lang w:val="en-US" w:eastAsia="en-US"/>
        </w:rPr>
        <w:drawing>
          <wp:inline distT="0" distB="0" distL="0" distR="0">
            <wp:extent cx="904875" cy="466725"/>
            <wp:effectExtent l="0" t="0" r="0" b="0"/>
            <wp:docPr id="3" name="Picture 3" descr="equation2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quation2 pic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4875" cy="466725"/>
                    </a:xfrm>
                    <a:prstGeom prst="rect">
                      <a:avLst/>
                    </a:prstGeom>
                    <a:noFill/>
                    <a:ln>
                      <a:noFill/>
                    </a:ln>
                  </pic:spPr>
                </pic:pic>
              </a:graphicData>
            </a:graphic>
          </wp:inline>
        </w:drawing>
      </w:r>
      <w:r>
        <w:tab/>
      </w:r>
      <w:r>
        <w:tab/>
      </w:r>
      <w:r>
        <w:tab/>
      </w:r>
      <w:r>
        <w:tab/>
        <w:t>(2)</w:t>
      </w:r>
      <w:r w:rsidR="00345DC6" w:rsidRPr="00B76852">
        <w:rPr>
          <w:bCs/>
          <w:iCs/>
          <w:szCs w:val="24"/>
        </w:rPr>
        <w:fldChar w:fldCharType="begin"/>
      </w:r>
      <w:r w:rsidR="00345DC6" w:rsidRPr="00B76852">
        <w:rPr>
          <w:bCs/>
          <w:iCs/>
          <w:szCs w:val="24"/>
        </w:rPr>
        <w:instrText xml:space="preserve"> QUOTE </w:instrText>
      </w:r>
      <m:oMath>
        <m:r>
          <m:rPr>
            <m:sty m:val="p"/>
          </m:rPr>
          <w:rPr>
            <w:rFonts w:ascii="Cambria Math" w:hAnsi="Cambria Math"/>
            <w:sz w:val="22"/>
          </w:rPr>
          <m:t>σ=</m:t>
        </m:r>
        <m:f>
          <m:fPr>
            <m:ctrlPr>
              <w:rPr>
                <w:rFonts w:ascii="Cambria Math" w:hAnsi="Cambria Math"/>
                <w:bCs/>
                <w:i/>
                <w:iCs/>
                <w:sz w:val="22"/>
              </w:rPr>
            </m:ctrlPr>
          </m:fPr>
          <m:num>
            <m:sSub>
              <m:sSubPr>
                <m:ctrlPr>
                  <w:rPr>
                    <w:rFonts w:ascii="Cambria Math" w:hAnsi="Cambria Math"/>
                    <w:bCs/>
                    <w:i/>
                    <w:iCs/>
                    <w:sz w:val="22"/>
                  </w:rPr>
                </m:ctrlPr>
              </m:sSubPr>
              <m:e>
                <m:r>
                  <m:rPr>
                    <m:sty m:val="p"/>
                  </m:rPr>
                  <w:rPr>
                    <w:rFonts w:ascii="Cambria Math" w:hAnsi="Cambria Math"/>
                    <w:sz w:val="22"/>
                  </w:rPr>
                  <m:t>F</m:t>
                </m:r>
              </m:e>
              <m:sub>
                <m:r>
                  <m:rPr>
                    <m:sty m:val="p"/>
                  </m:rPr>
                  <w:rPr>
                    <w:rFonts w:ascii="Cambria Math" w:hAnsi="Cambria Math"/>
                    <w:sz w:val="22"/>
                  </w:rPr>
                  <m:t>tip</m:t>
                </m:r>
              </m:sub>
            </m:sSub>
          </m:num>
          <m:den>
            <m:r>
              <m:rPr>
                <m:sty m:val="p"/>
              </m:rPr>
              <w:rPr>
                <w:rFonts w:ascii="Cambria Math" w:hAnsi="Cambria Math"/>
                <w:sz w:val="22"/>
              </w:rPr>
              <m:t>L</m:t>
            </m:r>
          </m:den>
        </m:f>
      </m:oMath>
      <w:r w:rsidR="00345DC6" w:rsidRPr="00B76852">
        <w:rPr>
          <w:bCs/>
          <w:iCs/>
          <w:szCs w:val="24"/>
        </w:rPr>
        <w:instrText xml:space="preserve"> </w:instrText>
      </w:r>
      <w:r w:rsidR="00345DC6" w:rsidRPr="00B76852">
        <w:rPr>
          <w:bCs/>
          <w:iCs/>
          <w:szCs w:val="24"/>
        </w:rPr>
        <w:fldChar w:fldCharType="end"/>
      </w:r>
    </w:p>
    <w:p w:rsidR="00666742" w:rsidRPr="00345DC6" w:rsidRDefault="00666742" w:rsidP="004F25D5">
      <w:pPr>
        <w:rPr>
          <w:bCs/>
          <w:iCs/>
          <w:szCs w:val="24"/>
        </w:rPr>
      </w:pPr>
    </w:p>
    <w:p w:rsidR="004F25D5" w:rsidRDefault="00166EF9" w:rsidP="004F25D5">
      <w:pPr>
        <w:rPr>
          <w:bCs/>
          <w:iCs/>
          <w:szCs w:val="24"/>
        </w:rPr>
      </w:pPr>
      <w:r>
        <w:rPr>
          <w:bCs/>
          <w:iCs/>
          <w:szCs w:val="24"/>
        </w:rPr>
        <w:t xml:space="preserve">For this project, equation </w:t>
      </w:r>
      <w:commentRangeStart w:id="192"/>
      <w:r>
        <w:rPr>
          <w:bCs/>
          <w:iCs/>
          <w:szCs w:val="24"/>
        </w:rPr>
        <w:t>2</w:t>
      </w:r>
      <w:commentRangeEnd w:id="192"/>
      <w:r w:rsidR="004865B0">
        <w:rPr>
          <w:rStyle w:val="CommentReference"/>
          <w:rFonts w:eastAsia="Calibri"/>
          <w:color w:val="auto"/>
          <w:lang w:val="en-US" w:eastAsia="en-US"/>
        </w:rPr>
        <w:commentReference w:id="192"/>
      </w:r>
      <w:r>
        <w:rPr>
          <w:bCs/>
          <w:iCs/>
          <w:szCs w:val="24"/>
        </w:rPr>
        <w:t xml:space="preserve"> was used, </w:t>
      </w:r>
      <w:r w:rsidR="00930201">
        <w:rPr>
          <w:bCs/>
          <w:iCs/>
          <w:szCs w:val="24"/>
        </w:rPr>
        <w:t>using</w:t>
      </w:r>
      <w:r>
        <w:rPr>
          <w:bCs/>
          <w:iCs/>
          <w:szCs w:val="24"/>
        </w:rPr>
        <w:t xml:space="preserve"> the force reading at the point the </w:t>
      </w:r>
      <w:r w:rsidR="00626D52">
        <w:rPr>
          <w:bCs/>
          <w:iCs/>
          <w:szCs w:val="24"/>
        </w:rPr>
        <w:t xml:space="preserve">nanoneedle </w:t>
      </w:r>
      <w:r>
        <w:rPr>
          <w:bCs/>
          <w:iCs/>
          <w:szCs w:val="24"/>
        </w:rPr>
        <w:t xml:space="preserve">broke from the sample. This corresponds to point </w:t>
      </w:r>
      <w:r w:rsidR="00930201">
        <w:rPr>
          <w:bCs/>
          <w:iCs/>
          <w:szCs w:val="24"/>
        </w:rPr>
        <w:t xml:space="preserve">5 in Figure </w:t>
      </w:r>
      <w:del w:id="193" w:author="Dabrina D Dutcher" w:date="2016-05-09T11:48:00Z">
        <w:r w:rsidR="00930201" w:rsidDel="00003A3B">
          <w:rPr>
            <w:bCs/>
            <w:iCs/>
            <w:szCs w:val="24"/>
          </w:rPr>
          <w:delText>2</w:delText>
        </w:r>
      </w:del>
      <w:ins w:id="194" w:author="Dabrina D Dutcher" w:date="2016-05-09T11:48:00Z">
        <w:r w:rsidR="00003A3B">
          <w:rPr>
            <w:bCs/>
            <w:iCs/>
            <w:szCs w:val="24"/>
          </w:rPr>
          <w:t>3</w:t>
        </w:r>
      </w:ins>
      <w:r>
        <w:rPr>
          <w:bCs/>
          <w:iCs/>
          <w:szCs w:val="24"/>
        </w:rPr>
        <w:t>.</w:t>
      </w:r>
      <w:ins w:id="195" w:author="Dabrina D Dutcher" w:date="2016-04-07T18:44:00Z">
        <w:r w:rsidR="008D234B">
          <w:rPr>
            <w:bCs/>
            <w:iCs/>
            <w:szCs w:val="24"/>
          </w:rPr>
          <w:t xml:space="preserve">  The magnitude of the force at the break-away step suggests that the collected sample is liquid rather than a glassy</w:t>
        </w:r>
      </w:ins>
      <w:ins w:id="196" w:author="Dabrina D Dutcher" w:date="2016-04-07T18:46:00Z">
        <w:r w:rsidR="008D234B">
          <w:rPr>
            <w:bCs/>
            <w:iCs/>
            <w:szCs w:val="24"/>
          </w:rPr>
          <w:t xml:space="preserve"> or amorphous</w:t>
        </w:r>
      </w:ins>
      <w:ins w:id="197" w:author="Dabrina D Dutcher" w:date="2016-04-07T18:44:00Z">
        <w:r w:rsidR="008D234B">
          <w:rPr>
            <w:bCs/>
            <w:iCs/>
            <w:szCs w:val="24"/>
          </w:rPr>
          <w:t xml:space="preserve"> solid observed for </w:t>
        </w:r>
      </w:ins>
      <w:ins w:id="198" w:author="Dabrina D Dutcher" w:date="2016-04-07T18:46:00Z">
        <w:r w:rsidR="008D234B">
          <w:rPr>
            <w:bCs/>
            <w:iCs/>
            <w:szCs w:val="24"/>
          </w:rPr>
          <w:t xml:space="preserve">some </w:t>
        </w:r>
      </w:ins>
      <w:ins w:id="199" w:author="Dabrina D Dutcher" w:date="2016-04-07T18:44:00Z">
        <w:r w:rsidR="008D234B">
          <w:rPr>
            <w:bCs/>
            <w:iCs/>
            <w:szCs w:val="24"/>
          </w:rPr>
          <w:t>oxidized VOC</w:t>
        </w:r>
      </w:ins>
      <w:ins w:id="200" w:author="Dabrina D Dutcher" w:date="2016-04-07T18:46:00Z">
        <w:r w:rsidR="008D234B">
          <w:rPr>
            <w:bCs/>
            <w:iCs/>
            <w:szCs w:val="24"/>
          </w:rPr>
          <w:t xml:space="preserve"> systems.</w:t>
        </w:r>
      </w:ins>
    </w:p>
    <w:p w:rsidR="00D172E9" w:rsidRPr="00D172E9" w:rsidRDefault="00410545" w:rsidP="004F25D5">
      <w:pPr>
        <w:rPr>
          <w:szCs w:val="24"/>
        </w:rPr>
      </w:pPr>
      <w:r>
        <w:rPr>
          <w:bCs/>
          <w:iCs/>
          <w:szCs w:val="24"/>
        </w:rPr>
        <w:t>Several aspects</w:t>
      </w:r>
      <w:r w:rsidR="00043952">
        <w:rPr>
          <w:bCs/>
          <w:iCs/>
          <w:szCs w:val="24"/>
        </w:rPr>
        <w:t xml:space="preserve"> of the AFM system were calibrated </w:t>
      </w:r>
      <w:r w:rsidR="00832A5D">
        <w:rPr>
          <w:bCs/>
          <w:iCs/>
          <w:szCs w:val="24"/>
        </w:rPr>
        <w:t>daily</w:t>
      </w:r>
      <w:r w:rsidR="00043952">
        <w:rPr>
          <w:bCs/>
          <w:iCs/>
          <w:szCs w:val="24"/>
        </w:rPr>
        <w:t xml:space="preserve"> before </w:t>
      </w:r>
      <w:r>
        <w:rPr>
          <w:bCs/>
          <w:iCs/>
          <w:szCs w:val="24"/>
        </w:rPr>
        <w:t xml:space="preserve">the collected </w:t>
      </w:r>
      <w:r w:rsidRPr="00345DC6">
        <w:rPr>
          <w:szCs w:val="24"/>
        </w:rPr>
        <w:t>α-pinene</w:t>
      </w:r>
      <w:r>
        <w:rPr>
          <w:szCs w:val="24"/>
        </w:rPr>
        <w:t xml:space="preserve"> particles were analyzed,</w:t>
      </w:r>
      <w:r w:rsidR="00CA013E">
        <w:rPr>
          <w:szCs w:val="24"/>
        </w:rPr>
        <w:t xml:space="preserve"> typically</w:t>
      </w:r>
      <w:r>
        <w:rPr>
          <w:szCs w:val="24"/>
        </w:rPr>
        <w:t xml:space="preserve"> during particle collection. Because the AFM directly measures deflection of the cantilever, a force exerted on the nanoneedle could only be obtained after calibrating the cantilever’s deflection and determining its spring constant.</w:t>
      </w:r>
      <w:r w:rsidR="00CA013E">
        <w:rPr>
          <w:szCs w:val="24"/>
        </w:rPr>
        <w:t xml:space="preserve"> In the AFM, a laser is reflected off of the cantilever into a photodetector; cantilever deflection is measured by movement of the laser on the photodetector.</w:t>
      </w:r>
      <w:r>
        <w:rPr>
          <w:szCs w:val="24"/>
        </w:rPr>
        <w:t xml:space="preserve"> </w:t>
      </w:r>
      <w:r w:rsidR="00CA013E">
        <w:rPr>
          <w:szCs w:val="24"/>
        </w:rPr>
        <w:t>To calibrate this measurement, the probe was</w:t>
      </w:r>
      <w:r>
        <w:rPr>
          <w:szCs w:val="24"/>
        </w:rPr>
        <w:t xml:space="preserve"> </w:t>
      </w:r>
      <w:r w:rsidR="00CA013E">
        <w:rPr>
          <w:szCs w:val="24"/>
        </w:rPr>
        <w:t>gently pushed</w:t>
      </w:r>
      <w:r>
        <w:rPr>
          <w:szCs w:val="24"/>
        </w:rPr>
        <w:t xml:space="preserve"> into a har</w:t>
      </w:r>
      <w:r w:rsidR="00735DEB">
        <w:rPr>
          <w:szCs w:val="24"/>
        </w:rPr>
        <w:t>d, steel</w:t>
      </w:r>
      <w:r>
        <w:rPr>
          <w:szCs w:val="24"/>
        </w:rPr>
        <w:t xml:space="preserve"> surface. The slope of the force curve when the probe is in contact with the surface indicates </w:t>
      </w:r>
      <w:r w:rsidR="00CA013E">
        <w:rPr>
          <w:szCs w:val="24"/>
        </w:rPr>
        <w:t>the observed cantilever deflection</w:t>
      </w:r>
      <w:r w:rsidR="00D172E9">
        <w:rPr>
          <w:szCs w:val="24"/>
        </w:rPr>
        <w:t xml:space="preserve"> from the photodetector</w:t>
      </w:r>
      <w:r w:rsidR="00CA013E">
        <w:rPr>
          <w:szCs w:val="24"/>
        </w:rPr>
        <w:t xml:space="preserve"> (y-axis of the force curve) versus the</w:t>
      </w:r>
      <w:r w:rsidR="00D172E9">
        <w:rPr>
          <w:szCs w:val="24"/>
        </w:rPr>
        <w:t xml:space="preserve"> actual distance</w:t>
      </w:r>
      <w:r w:rsidR="00CA013E">
        <w:rPr>
          <w:szCs w:val="24"/>
        </w:rPr>
        <w:t xml:space="preserve"> the surface is moving the cantilever (x-axis of the force curve)</w:t>
      </w:r>
      <w:r w:rsidR="005F0A5B">
        <w:rPr>
          <w:szCs w:val="24"/>
        </w:rPr>
        <w:t xml:space="preserve">. </w:t>
      </w:r>
      <w:r w:rsidR="00D172E9">
        <w:rPr>
          <w:szCs w:val="24"/>
        </w:rPr>
        <w:t xml:space="preserve">This slope was entered into the AFM’s operating </w:t>
      </w:r>
      <w:commentRangeStart w:id="201"/>
      <w:r w:rsidR="00D172E9">
        <w:rPr>
          <w:szCs w:val="24"/>
        </w:rPr>
        <w:t>program</w:t>
      </w:r>
      <w:commentRangeEnd w:id="201"/>
      <w:r w:rsidR="00F22E1C">
        <w:rPr>
          <w:rStyle w:val="CommentReference"/>
          <w:rFonts w:eastAsia="Calibri"/>
          <w:color w:val="auto"/>
          <w:lang w:val="en-US" w:eastAsia="en-US"/>
        </w:rPr>
        <w:commentReference w:id="201"/>
      </w:r>
      <w:r w:rsidR="00D172E9">
        <w:rPr>
          <w:szCs w:val="24"/>
        </w:rPr>
        <w:t>.</w:t>
      </w:r>
    </w:p>
    <w:p w:rsidR="004F25D5" w:rsidRDefault="00345DC6" w:rsidP="004F25D5">
      <w:pPr>
        <w:rPr>
          <w:bCs/>
          <w:iCs/>
          <w:szCs w:val="24"/>
        </w:rPr>
      </w:pPr>
      <w:r w:rsidRPr="00345DC6">
        <w:rPr>
          <w:bCs/>
          <w:iCs/>
          <w:szCs w:val="24"/>
        </w:rPr>
        <w:t>The spring constant of the tip was found using a thermal tune.</w:t>
      </w:r>
      <w:r w:rsidR="00B618A1">
        <w:rPr>
          <w:bCs/>
          <w:iCs/>
          <w:szCs w:val="24"/>
        </w:rPr>
        <w:t xml:space="preserve"> The thermal tune is a common method to calculate </w:t>
      </w:r>
      <w:r w:rsidR="001100C3">
        <w:rPr>
          <w:bCs/>
          <w:iCs/>
          <w:szCs w:val="24"/>
        </w:rPr>
        <w:t>spring constant</w:t>
      </w:r>
      <w:r w:rsidR="00B618A1">
        <w:rPr>
          <w:bCs/>
          <w:iCs/>
          <w:szCs w:val="24"/>
        </w:rPr>
        <w:t xml:space="preserve"> using measurements of the cantilever’s response to thermal noise (</w:t>
      </w:r>
      <w:r w:rsidR="00147055">
        <w:rPr>
          <w:bCs/>
          <w:iCs/>
          <w:szCs w:val="24"/>
        </w:rPr>
        <w:t xml:space="preserve">Serry, </w:t>
      </w:r>
      <w:commentRangeStart w:id="202"/>
      <w:r w:rsidR="00147055">
        <w:rPr>
          <w:bCs/>
          <w:iCs/>
          <w:szCs w:val="24"/>
        </w:rPr>
        <w:t>2010</w:t>
      </w:r>
      <w:commentRangeEnd w:id="202"/>
      <w:r w:rsidR="00BC4EB5">
        <w:rPr>
          <w:rStyle w:val="CommentReference"/>
          <w:rFonts w:eastAsia="Calibri"/>
          <w:color w:val="auto"/>
          <w:lang w:val="en-US" w:eastAsia="en-US"/>
        </w:rPr>
        <w:commentReference w:id="202"/>
      </w:r>
      <w:r w:rsidR="00B618A1">
        <w:rPr>
          <w:bCs/>
          <w:iCs/>
          <w:szCs w:val="24"/>
        </w:rPr>
        <w:t>).</w:t>
      </w:r>
      <w:r w:rsidR="00D172E9">
        <w:rPr>
          <w:bCs/>
          <w:iCs/>
          <w:szCs w:val="24"/>
        </w:rPr>
        <w:t xml:space="preserve"> </w:t>
      </w:r>
      <w:r w:rsidR="00832A5D">
        <w:rPr>
          <w:bCs/>
          <w:iCs/>
          <w:szCs w:val="24"/>
        </w:rPr>
        <w:t>The native Veeco software was used to perform the thermal tune</w:t>
      </w:r>
      <w:r w:rsidR="005F0A5B">
        <w:rPr>
          <w:bCs/>
          <w:iCs/>
          <w:szCs w:val="24"/>
        </w:rPr>
        <w:t xml:space="preserve">. </w:t>
      </w:r>
      <w:r w:rsidR="00D172E9">
        <w:rPr>
          <w:bCs/>
          <w:iCs/>
          <w:szCs w:val="24"/>
        </w:rPr>
        <w:t>After these calibrations, the AFM will produce force curves</w:t>
      </w:r>
      <w:r w:rsidR="00832A5D">
        <w:rPr>
          <w:bCs/>
          <w:iCs/>
          <w:szCs w:val="24"/>
        </w:rPr>
        <w:t xml:space="preserve"> that relate force and distance accurately</w:t>
      </w:r>
      <w:r w:rsidR="00D172E9">
        <w:rPr>
          <w:bCs/>
          <w:iCs/>
          <w:szCs w:val="24"/>
        </w:rPr>
        <w:t>.</w:t>
      </w:r>
    </w:p>
    <w:p w:rsidR="00D172E9" w:rsidRDefault="00D172E9" w:rsidP="004F25D5">
      <w:pPr>
        <w:rPr>
          <w:szCs w:val="24"/>
        </w:rPr>
      </w:pPr>
      <w:r>
        <w:rPr>
          <w:bCs/>
          <w:iCs/>
          <w:szCs w:val="24"/>
        </w:rPr>
        <w:lastRenderedPageBreak/>
        <w:t xml:space="preserve">In order to </w:t>
      </w:r>
      <w:del w:id="203" w:author="Dabrina D Dutcher" w:date="2016-04-08T13:08:00Z">
        <w:r w:rsidDel="007C63ED">
          <w:rPr>
            <w:bCs/>
            <w:iCs/>
            <w:szCs w:val="24"/>
          </w:rPr>
          <w:delText xml:space="preserve"> </w:delText>
        </w:r>
      </w:del>
      <w:r>
        <w:rPr>
          <w:bCs/>
          <w:iCs/>
          <w:szCs w:val="24"/>
        </w:rPr>
        <w:t>calculate surface tension</w:t>
      </w:r>
      <w:r w:rsidR="00EE1E30">
        <w:rPr>
          <w:bCs/>
          <w:iCs/>
          <w:szCs w:val="24"/>
        </w:rPr>
        <w:t xml:space="preserve"> from force data</w:t>
      </w:r>
      <w:r>
        <w:rPr>
          <w:bCs/>
          <w:iCs/>
          <w:szCs w:val="24"/>
        </w:rPr>
        <w:t>, the wetted perimeter of the nanoneedle also had to be obtained.</w:t>
      </w:r>
      <w:r w:rsidR="00A04883">
        <w:rPr>
          <w:bCs/>
          <w:iCs/>
          <w:szCs w:val="24"/>
        </w:rPr>
        <w:t xml:space="preserve"> This was done by </w:t>
      </w:r>
      <w:r w:rsidR="00735DEB">
        <w:rPr>
          <w:bCs/>
          <w:iCs/>
          <w:szCs w:val="24"/>
        </w:rPr>
        <w:t xml:space="preserve">obtaining </w:t>
      </w:r>
      <w:r w:rsidR="00A04883">
        <w:rPr>
          <w:bCs/>
          <w:iCs/>
          <w:szCs w:val="24"/>
        </w:rPr>
        <w:t>force curves of liquid standards</w:t>
      </w:r>
      <w:r w:rsidR="00565086">
        <w:rPr>
          <w:bCs/>
          <w:iCs/>
          <w:szCs w:val="24"/>
        </w:rPr>
        <w:t xml:space="preserve"> and</w:t>
      </w:r>
      <w:r w:rsidR="00A04883">
        <w:rPr>
          <w:bCs/>
          <w:iCs/>
          <w:szCs w:val="24"/>
        </w:rPr>
        <w:t xml:space="preserve"> using equation 2 to back-calculate the wetted perimeter given force and surface tension information.</w:t>
      </w:r>
      <w:r>
        <w:rPr>
          <w:bCs/>
          <w:iCs/>
          <w:szCs w:val="24"/>
        </w:rPr>
        <w:t xml:space="preserve"> Two liquid standards were used: 90% pure oleic acid (Sigma-Aldrich) and 97% pure, non-oxidized liquid </w:t>
      </w:r>
      <w:r w:rsidRPr="00345DC6">
        <w:rPr>
          <w:szCs w:val="24"/>
        </w:rPr>
        <w:t>α-pinene</w:t>
      </w:r>
      <w:r>
        <w:rPr>
          <w:szCs w:val="24"/>
        </w:rPr>
        <w:t>.</w:t>
      </w:r>
      <w:r w:rsidR="000731A9">
        <w:rPr>
          <w:szCs w:val="24"/>
        </w:rPr>
        <w:t xml:space="preserve"> The surface tensions of these two standards</w:t>
      </w:r>
      <w:r w:rsidR="008E73B0">
        <w:rPr>
          <w:szCs w:val="24"/>
        </w:rPr>
        <w:t xml:space="preserve"> were measured using a Wilhelmy plate (Sigma 703D, KSV Instruments Ltd.); results are shown in Table 1. </w:t>
      </w:r>
      <w:r w:rsidR="00A04883">
        <w:rPr>
          <w:szCs w:val="24"/>
        </w:rPr>
        <w:t xml:space="preserve">Measurements for the standards yielded lower values </w:t>
      </w:r>
      <w:r w:rsidR="00AA3F86">
        <w:rPr>
          <w:szCs w:val="24"/>
        </w:rPr>
        <w:t>compared to the literature</w:t>
      </w:r>
      <w:r w:rsidR="00A04883">
        <w:rPr>
          <w:szCs w:val="24"/>
        </w:rPr>
        <w:t xml:space="preserve"> for pure oleic acid and </w:t>
      </w:r>
      <w:r w:rsidR="00A04883" w:rsidRPr="00345DC6">
        <w:rPr>
          <w:szCs w:val="24"/>
        </w:rPr>
        <w:t>α-pinene</w:t>
      </w:r>
      <w:r w:rsidR="00A04883">
        <w:rPr>
          <w:szCs w:val="24"/>
        </w:rPr>
        <w:t>. Because the standards were not completely pure, this was not unexpected, and</w:t>
      </w:r>
      <w:r w:rsidR="00AA3F86">
        <w:rPr>
          <w:szCs w:val="24"/>
        </w:rPr>
        <w:t xml:space="preserve"> surface tension</w:t>
      </w:r>
      <w:r w:rsidR="00A04883">
        <w:rPr>
          <w:szCs w:val="24"/>
        </w:rPr>
        <w:t xml:space="preserve"> values obtained from the Wilhelmy plate were used.</w:t>
      </w:r>
    </w:p>
    <w:p w:rsidR="00EE1E30" w:rsidRDefault="00EE1E30" w:rsidP="004F25D5">
      <w:pPr>
        <w:rPr>
          <w:bCs/>
          <w:iCs/>
          <w:szCs w:val="24"/>
        </w:rPr>
      </w:pPr>
      <w:r>
        <w:rPr>
          <w:szCs w:val="24"/>
        </w:rPr>
        <w:t>A summary of the steps used to calibrate</w:t>
      </w:r>
      <w:r w:rsidR="00815A15">
        <w:rPr>
          <w:szCs w:val="24"/>
        </w:rPr>
        <w:t xml:space="preserve"> and analyze samples on the AFM is shown in Figure </w:t>
      </w:r>
      <w:del w:id="204" w:author="Dabrina D Dutcher" w:date="2016-05-09T11:48:00Z">
        <w:r w:rsidR="00815A15" w:rsidDel="00003A3B">
          <w:rPr>
            <w:szCs w:val="24"/>
          </w:rPr>
          <w:delText>3</w:delText>
        </w:r>
      </w:del>
      <w:ins w:id="205" w:author="Dabrina D Dutcher" w:date="2016-05-09T11:48:00Z">
        <w:r w:rsidR="00003A3B">
          <w:rPr>
            <w:szCs w:val="24"/>
          </w:rPr>
          <w:t>4</w:t>
        </w:r>
      </w:ins>
      <w:r w:rsidR="00815A15">
        <w:rPr>
          <w:szCs w:val="24"/>
        </w:rPr>
        <w:t>.</w:t>
      </w:r>
    </w:p>
    <w:p w:rsidR="00345DC6" w:rsidRPr="00345DC6" w:rsidRDefault="00345DC6" w:rsidP="004F25D5">
      <w:pPr>
        <w:rPr>
          <w:b/>
          <w:lang w:val="en-GB"/>
        </w:rPr>
      </w:pPr>
    </w:p>
    <w:p w:rsidR="009B47A9" w:rsidRDefault="009B47A9" w:rsidP="009B47A9">
      <w:pPr>
        <w:pStyle w:val="Heading1"/>
        <w:rPr>
          <w:lang w:val="en-GB"/>
        </w:rPr>
      </w:pPr>
      <w:r>
        <w:rPr>
          <w:lang w:val="en-GB"/>
        </w:rPr>
        <w:t>Results</w:t>
      </w:r>
      <w:r w:rsidR="00AE0229">
        <w:rPr>
          <w:lang w:val="en-GB"/>
        </w:rPr>
        <w:t xml:space="preserve"> and Discussion</w:t>
      </w:r>
    </w:p>
    <w:p w:rsidR="009B47A9" w:rsidRDefault="008F26FB" w:rsidP="009B47A9">
      <w:pPr>
        <w:rPr>
          <w:ins w:id="206" w:author="Dabrina D Dutcher" w:date="2016-05-09T15:11:00Z"/>
          <w:szCs w:val="24"/>
        </w:rPr>
      </w:pPr>
      <w:r>
        <w:rPr>
          <w:szCs w:val="24"/>
        </w:rPr>
        <w:t>Surface tension data was obtained for oxidized α-pinene particles</w:t>
      </w:r>
      <w:r w:rsidR="00735DEB">
        <w:rPr>
          <w:szCs w:val="24"/>
        </w:rPr>
        <w:t>.</w:t>
      </w:r>
      <w:r>
        <w:rPr>
          <w:szCs w:val="24"/>
        </w:rPr>
        <w:t xml:space="preserve"> </w:t>
      </w:r>
      <w:r w:rsidR="00705BE8">
        <w:rPr>
          <w:szCs w:val="24"/>
        </w:rPr>
        <w:t>The AFM’s m</w:t>
      </w:r>
      <w:r w:rsidR="000F7705">
        <w:rPr>
          <w:szCs w:val="24"/>
        </w:rPr>
        <w:t>easurements</w:t>
      </w:r>
      <w:r w:rsidR="00705BE8">
        <w:rPr>
          <w:szCs w:val="24"/>
        </w:rPr>
        <w:t xml:space="preserve"> and</w:t>
      </w:r>
      <w:r w:rsidR="000F7705">
        <w:rPr>
          <w:szCs w:val="24"/>
        </w:rPr>
        <w:t xml:space="preserve"> calculated v</w:t>
      </w:r>
      <w:r w:rsidR="00705BE8">
        <w:rPr>
          <w:szCs w:val="24"/>
        </w:rPr>
        <w:t xml:space="preserve">alues are presented in Table 2. </w:t>
      </w:r>
      <w:r w:rsidR="00735DEB">
        <w:rPr>
          <w:szCs w:val="24"/>
        </w:rPr>
        <w:t>Both</w:t>
      </w:r>
      <w:r w:rsidR="00705BE8">
        <w:rPr>
          <w:szCs w:val="24"/>
        </w:rPr>
        <w:t xml:space="preserve">“dry“ oxidized α-pinene particles </w:t>
      </w:r>
      <w:r w:rsidR="00735DEB">
        <w:rPr>
          <w:szCs w:val="24"/>
        </w:rPr>
        <w:t>and</w:t>
      </w:r>
      <w:del w:id="207" w:author="Dabrina D Dutcher" w:date="2016-04-08T13:09:00Z">
        <w:r w:rsidR="00735DEB" w:rsidDel="007C63ED">
          <w:rPr>
            <w:szCs w:val="24"/>
          </w:rPr>
          <w:delText xml:space="preserve"> </w:delText>
        </w:r>
      </w:del>
      <w:r w:rsidR="00705BE8">
        <w:rPr>
          <w:szCs w:val="24"/>
        </w:rPr>
        <w:t xml:space="preserve"> “wet“ oxidized α-pinene particles were analyzed.</w:t>
      </w:r>
      <w:r>
        <w:rPr>
          <w:szCs w:val="24"/>
        </w:rPr>
        <w:t xml:space="preserve"> </w:t>
      </w:r>
      <w:r w:rsidR="009B47A9" w:rsidRPr="00225053">
        <w:rPr>
          <w:szCs w:val="24"/>
        </w:rPr>
        <w:t>The mean surfac</w:t>
      </w:r>
      <w:r w:rsidR="00666742" w:rsidRPr="00225053">
        <w:rPr>
          <w:szCs w:val="24"/>
        </w:rPr>
        <w:t xml:space="preserve">e tension of </w:t>
      </w:r>
      <w:r w:rsidR="00BD58E9" w:rsidRPr="00225053">
        <w:rPr>
          <w:szCs w:val="24"/>
        </w:rPr>
        <w:t>“d</w:t>
      </w:r>
      <w:r w:rsidR="00666742" w:rsidRPr="00225053">
        <w:rPr>
          <w:szCs w:val="24"/>
        </w:rPr>
        <w:t>ry</w:t>
      </w:r>
      <w:r w:rsidR="00BD58E9" w:rsidRPr="00225053">
        <w:rPr>
          <w:szCs w:val="24"/>
        </w:rPr>
        <w:t>“</w:t>
      </w:r>
      <w:r w:rsidR="009B47A9" w:rsidRPr="00225053">
        <w:rPr>
          <w:szCs w:val="24"/>
        </w:rPr>
        <w:t xml:space="preserve"> oxidized α-pinene particles was found to be 27.5</w:t>
      </w:r>
      <w:r w:rsidR="00BD58E9" w:rsidRPr="00225053">
        <w:rPr>
          <w:szCs w:val="24"/>
        </w:rPr>
        <w:t xml:space="preserve"> dyn cm</w:t>
      </w:r>
      <w:r w:rsidR="00BD58E9" w:rsidRPr="00225053">
        <w:rPr>
          <w:szCs w:val="24"/>
          <w:vertAlign w:val="superscript"/>
        </w:rPr>
        <w:t>-1</w:t>
      </w:r>
      <w:r w:rsidR="001E19D3" w:rsidRPr="00225053">
        <w:rPr>
          <w:szCs w:val="24"/>
        </w:rPr>
        <w:t xml:space="preserve"> at 23 degrees C,</w:t>
      </w:r>
      <w:r w:rsidR="009B47A9" w:rsidRPr="00225053">
        <w:rPr>
          <w:szCs w:val="24"/>
        </w:rPr>
        <w:t xml:space="preserve"> with</w:t>
      </w:r>
      <w:del w:id="208" w:author="Dabrina D Dutcher" w:date="2016-05-10T17:14:00Z">
        <w:r w:rsidR="009B47A9" w:rsidRPr="00225053" w:rsidDel="00E7671A">
          <w:rPr>
            <w:szCs w:val="24"/>
          </w:rPr>
          <w:delText xml:space="preserve"> a</w:delText>
        </w:r>
      </w:del>
      <w:r w:rsidR="009B47A9" w:rsidRPr="00225053">
        <w:rPr>
          <w:szCs w:val="24"/>
        </w:rPr>
        <w:t xml:space="preserve"> </w:t>
      </w:r>
      <w:r w:rsidR="0084160F">
        <w:rPr>
          <w:szCs w:val="24"/>
        </w:rPr>
        <w:t xml:space="preserve">an average </w:t>
      </w:r>
      <w:r w:rsidR="00735DEB">
        <w:rPr>
          <w:szCs w:val="24"/>
        </w:rPr>
        <w:t>uncertaint</w:t>
      </w:r>
      <w:r w:rsidR="0084160F">
        <w:rPr>
          <w:szCs w:val="24"/>
        </w:rPr>
        <w:t>y</w:t>
      </w:r>
      <w:r w:rsidR="009B47A9" w:rsidRPr="00225053">
        <w:rPr>
          <w:szCs w:val="24"/>
        </w:rPr>
        <w:t xml:space="preserve"> of 1.1</w:t>
      </w:r>
      <w:r w:rsidR="00BD58E9" w:rsidRPr="00225053">
        <w:rPr>
          <w:szCs w:val="24"/>
        </w:rPr>
        <w:t xml:space="preserve"> dyn cm</w:t>
      </w:r>
      <w:r w:rsidR="00BD58E9" w:rsidRPr="00225053">
        <w:rPr>
          <w:szCs w:val="24"/>
          <w:vertAlign w:val="superscript"/>
        </w:rPr>
        <w:t>-1</w:t>
      </w:r>
      <w:r w:rsidR="009B47A9" w:rsidRPr="00225053">
        <w:rPr>
          <w:szCs w:val="24"/>
        </w:rPr>
        <w:t xml:space="preserve">. This is </w:t>
      </w:r>
      <w:r w:rsidR="0084160F">
        <w:rPr>
          <w:szCs w:val="24"/>
        </w:rPr>
        <w:t>similar</w:t>
      </w:r>
      <w:r w:rsidR="009B47A9" w:rsidRPr="00225053">
        <w:rPr>
          <w:szCs w:val="24"/>
        </w:rPr>
        <w:t xml:space="preserve"> to the s</w:t>
      </w:r>
      <w:r w:rsidR="007716D9" w:rsidRPr="00225053">
        <w:rPr>
          <w:szCs w:val="24"/>
        </w:rPr>
        <w:t>urface tension of pure α-pinene</w:t>
      </w:r>
      <w:r w:rsidR="009B47A9" w:rsidRPr="00225053">
        <w:rPr>
          <w:szCs w:val="24"/>
        </w:rPr>
        <w:t xml:space="preserve"> as reported in the literature </w:t>
      </w:r>
      <w:r w:rsidR="003320F8" w:rsidRPr="00225053">
        <w:rPr>
          <w:szCs w:val="24"/>
        </w:rPr>
        <w:t>(Daisey and Hopke</w:t>
      </w:r>
      <w:r w:rsidR="007716D9" w:rsidRPr="00225053">
        <w:rPr>
          <w:szCs w:val="24"/>
        </w:rPr>
        <w:t>, 1993)</w:t>
      </w:r>
      <w:r w:rsidR="009B47A9" w:rsidRPr="00225053">
        <w:rPr>
          <w:szCs w:val="24"/>
        </w:rPr>
        <w:t xml:space="preserve"> and m</w:t>
      </w:r>
      <w:r w:rsidR="00BD58E9" w:rsidRPr="00225053">
        <w:rPr>
          <w:szCs w:val="24"/>
        </w:rPr>
        <w:t xml:space="preserve">easured </w:t>
      </w:r>
      <w:r w:rsidR="007716D9" w:rsidRPr="00225053">
        <w:rPr>
          <w:szCs w:val="24"/>
        </w:rPr>
        <w:t>with our</w:t>
      </w:r>
      <w:r w:rsidR="009B47A9" w:rsidRPr="00225053">
        <w:rPr>
          <w:szCs w:val="24"/>
        </w:rPr>
        <w:t xml:space="preserve"> Wilhelmy plate.</w:t>
      </w:r>
      <w:r w:rsidR="00BD58E9" w:rsidRPr="00225053">
        <w:rPr>
          <w:szCs w:val="24"/>
        </w:rPr>
        <w:t xml:space="preserve"> The mean surface tension of “wet“ oxidized α-pinene particles was found to be 44.4 dyn cm</w:t>
      </w:r>
      <w:r w:rsidR="00BD58E9" w:rsidRPr="00225053">
        <w:rPr>
          <w:szCs w:val="24"/>
          <w:vertAlign w:val="superscript"/>
        </w:rPr>
        <w:t>-1</w:t>
      </w:r>
      <w:r w:rsidR="00BD58E9" w:rsidRPr="00225053">
        <w:rPr>
          <w:szCs w:val="24"/>
        </w:rPr>
        <w:t xml:space="preserve"> at 23 degrees C, with a</w:t>
      </w:r>
      <w:r w:rsidR="0084160F">
        <w:rPr>
          <w:szCs w:val="24"/>
        </w:rPr>
        <w:t>n uncertainty</w:t>
      </w:r>
      <w:r w:rsidR="00BD58E9" w:rsidRPr="00225053">
        <w:rPr>
          <w:szCs w:val="24"/>
        </w:rPr>
        <w:t>of 2.4 dyn cm</w:t>
      </w:r>
      <w:r w:rsidR="00BD58E9" w:rsidRPr="00225053">
        <w:rPr>
          <w:szCs w:val="24"/>
          <w:vertAlign w:val="superscript"/>
        </w:rPr>
        <w:t>-1</w:t>
      </w:r>
      <w:r w:rsidR="00BD58E9" w:rsidRPr="00225053">
        <w:rPr>
          <w:szCs w:val="24"/>
        </w:rPr>
        <w:t>.</w:t>
      </w:r>
    </w:p>
    <w:p w:rsidR="00CD30BA" w:rsidRPr="00BD58E9" w:rsidRDefault="00CD30BA" w:rsidP="009B47A9">
      <w:pPr>
        <w:rPr>
          <w:szCs w:val="24"/>
        </w:rPr>
      </w:pPr>
      <w:ins w:id="209" w:author="Dabrina D Dutcher" w:date="2016-05-09T15:11:00Z">
        <w:r>
          <w:rPr>
            <w:szCs w:val="24"/>
          </w:rPr>
          <w:t>The res</w:t>
        </w:r>
      </w:ins>
      <w:ins w:id="210" w:author="Dabrina D Dutcher" w:date="2016-05-09T15:12:00Z">
        <w:r>
          <w:rPr>
            <w:szCs w:val="24"/>
          </w:rPr>
          <w:t xml:space="preserve">ults presented in Table 2 include a </w:t>
        </w:r>
      </w:ins>
      <w:ins w:id="211" w:author="Dabrina D Dutcher" w:date="2016-05-09T15:13:00Z">
        <w:r>
          <w:rPr>
            <w:szCs w:val="24"/>
          </w:rPr>
          <w:t xml:space="preserve">set of standards which were done for every set of measurements.  The purpose of this standard was to allow the </w:t>
        </w:r>
      </w:ins>
      <w:ins w:id="212" w:author="Dabrina D Dutcher" w:date="2016-05-09T15:14:00Z">
        <w:r>
          <w:rPr>
            <w:szCs w:val="24"/>
          </w:rPr>
          <w:t xml:space="preserve">determination of the perimeter of the nano-needle.  For the first set of reported measurements a check standard was also added to verify that the </w:t>
        </w:r>
      </w:ins>
      <w:ins w:id="213" w:author="Dabrina D Dutcher" w:date="2016-05-09T15:15:00Z">
        <w:r>
          <w:rPr>
            <w:szCs w:val="24"/>
          </w:rPr>
          <w:t>perimeter measurement was correct.  This check standard is not required for each set of measurements</w:t>
        </w:r>
      </w:ins>
      <w:ins w:id="214" w:author="Dabrina D Dutcher" w:date="2016-05-09T15:16:00Z">
        <w:r>
          <w:rPr>
            <w:szCs w:val="24"/>
          </w:rPr>
          <w:t xml:space="preserve">.  The surface tensions measured </w:t>
        </w:r>
      </w:ins>
      <w:ins w:id="215" w:author="Dabrina D Dutcher" w:date="2016-05-09T15:17:00Z">
        <w:r>
          <w:rPr>
            <w:szCs w:val="24"/>
          </w:rPr>
          <w:t>here were compared to the surface tensions</w:t>
        </w:r>
      </w:ins>
      <w:ins w:id="216" w:author="Dabrina D Dutcher" w:date="2016-05-10T21:02:00Z">
        <w:r w:rsidR="009C3404">
          <w:rPr>
            <w:szCs w:val="24"/>
          </w:rPr>
          <w:t xml:space="preserve"> of our standards</w:t>
        </w:r>
      </w:ins>
      <w:ins w:id="217" w:author="Dabrina D Dutcher" w:date="2016-05-09T15:17:00Z">
        <w:r>
          <w:rPr>
            <w:szCs w:val="24"/>
          </w:rPr>
          <w:t xml:space="preserve"> measured and presented in Table 1.</w:t>
        </w:r>
      </w:ins>
      <w:bookmarkStart w:id="218" w:name="_GoBack"/>
      <w:bookmarkEnd w:id="218"/>
    </w:p>
    <w:p w:rsidR="009944E7" w:rsidRPr="008A63EB" w:rsidRDefault="004F40C5" w:rsidP="009B47A9">
      <w:pPr>
        <w:rPr>
          <w:szCs w:val="24"/>
        </w:rPr>
      </w:pPr>
      <w:r>
        <w:rPr>
          <w:szCs w:val="24"/>
        </w:rPr>
        <w:t xml:space="preserve">Table </w:t>
      </w:r>
      <w:r w:rsidR="008E73EC">
        <w:rPr>
          <w:szCs w:val="24"/>
        </w:rPr>
        <w:t>3</w:t>
      </w:r>
      <w:r w:rsidR="00BD58E9">
        <w:rPr>
          <w:szCs w:val="24"/>
        </w:rPr>
        <w:t xml:space="preserve"> </w:t>
      </w:r>
      <w:r w:rsidR="00705BE8">
        <w:rPr>
          <w:szCs w:val="24"/>
        </w:rPr>
        <w:t>compares the mean surface tensions of oxidized α-pinene particles measured in this study</w:t>
      </w:r>
      <w:r w:rsidR="00BD58E9">
        <w:rPr>
          <w:szCs w:val="24"/>
        </w:rPr>
        <w:t xml:space="preserve"> with published estimates for the surface tension of activating</w:t>
      </w:r>
      <w:ins w:id="219" w:author="Dabrina D Dutcher" w:date="2016-05-09T14:55:00Z">
        <w:r w:rsidR="006240F3">
          <w:rPr>
            <w:szCs w:val="24"/>
          </w:rPr>
          <w:t>, oxidized</w:t>
        </w:r>
      </w:ins>
      <w:r w:rsidR="00BD58E9">
        <w:rPr>
          <w:szCs w:val="24"/>
        </w:rPr>
        <w:t xml:space="preserve"> </w:t>
      </w:r>
      <w:r w:rsidR="00BD58E9" w:rsidRPr="00345DC6">
        <w:rPr>
          <w:szCs w:val="24"/>
        </w:rPr>
        <w:t>α-pinene</w:t>
      </w:r>
      <w:r w:rsidR="00BD58E9">
        <w:rPr>
          <w:szCs w:val="24"/>
        </w:rPr>
        <w:t xml:space="preserve"> particles </w:t>
      </w:r>
      <w:r w:rsidR="009B47A9" w:rsidRPr="00345DC6">
        <w:rPr>
          <w:szCs w:val="24"/>
        </w:rPr>
        <w:t>(</w:t>
      </w:r>
      <w:r w:rsidR="00671EB6">
        <w:rPr>
          <w:szCs w:val="24"/>
        </w:rPr>
        <w:t>Engelhart et al., 2008; Huff Hartz et al., 2005; Prenni et al., 2007</w:t>
      </w:r>
      <w:r w:rsidR="009B47A9" w:rsidRPr="00345DC6">
        <w:rPr>
          <w:szCs w:val="24"/>
        </w:rPr>
        <w:t>)</w:t>
      </w:r>
      <w:r w:rsidR="009B47A9">
        <w:rPr>
          <w:szCs w:val="24"/>
        </w:rPr>
        <w:t xml:space="preserve">. </w:t>
      </w:r>
      <w:r w:rsidR="00791F9C" w:rsidRPr="008A63EB">
        <w:rPr>
          <w:szCs w:val="24"/>
        </w:rPr>
        <w:t>Our</w:t>
      </w:r>
      <w:r w:rsidR="009B47A9" w:rsidRPr="00345DC6">
        <w:rPr>
          <w:szCs w:val="24"/>
        </w:rPr>
        <w:t xml:space="preserve"> results suggest that the surface tension of</w:t>
      </w:r>
      <w:r w:rsidR="009944E7">
        <w:rPr>
          <w:szCs w:val="24"/>
        </w:rPr>
        <w:t xml:space="preserve"> </w:t>
      </w:r>
      <w:r w:rsidR="009944E7" w:rsidRPr="008A63EB">
        <w:rPr>
          <w:szCs w:val="24"/>
        </w:rPr>
        <w:t>dry</w:t>
      </w:r>
      <w:r w:rsidR="009B47A9" w:rsidRPr="00345DC6">
        <w:rPr>
          <w:szCs w:val="24"/>
        </w:rPr>
        <w:t xml:space="preserve"> oxidized</w:t>
      </w:r>
      <w:r w:rsidR="00705BE8">
        <w:rPr>
          <w:szCs w:val="24"/>
        </w:rPr>
        <w:t xml:space="preserve"> α-pinene particles is not very different </w:t>
      </w:r>
      <w:r w:rsidR="005E5CE4">
        <w:rPr>
          <w:szCs w:val="24"/>
        </w:rPr>
        <w:t xml:space="preserve">from </w:t>
      </w:r>
      <w:r w:rsidR="005E5CE4">
        <w:rPr>
          <w:szCs w:val="24"/>
        </w:rPr>
        <w:lastRenderedPageBreak/>
        <w:t>the surface tension of its VOC precursor.</w:t>
      </w:r>
      <w:r w:rsidR="00791F9C">
        <w:rPr>
          <w:szCs w:val="24"/>
        </w:rPr>
        <w:t xml:space="preserve"> </w:t>
      </w:r>
      <w:r w:rsidR="009B47A9" w:rsidRPr="008A63EB">
        <w:rPr>
          <w:szCs w:val="24"/>
        </w:rPr>
        <w:t>It</w:t>
      </w:r>
      <w:r w:rsidR="00534BEB" w:rsidRPr="008A63EB">
        <w:rPr>
          <w:szCs w:val="24"/>
        </w:rPr>
        <w:t xml:space="preserve"> is</w:t>
      </w:r>
      <w:r w:rsidR="009B47A9" w:rsidRPr="008A63EB">
        <w:rPr>
          <w:szCs w:val="24"/>
        </w:rPr>
        <w:t xml:space="preserve"> also apparent that</w:t>
      </w:r>
      <w:r w:rsidR="009944E7" w:rsidRPr="008A63EB">
        <w:rPr>
          <w:szCs w:val="24"/>
        </w:rPr>
        <w:t xml:space="preserve"> the surface tension of oxidized α-pinene particles formed in </w:t>
      </w:r>
      <w:r w:rsidR="00B70A0E" w:rsidRPr="008A63EB">
        <w:rPr>
          <w:szCs w:val="24"/>
        </w:rPr>
        <w:t xml:space="preserve">more humid conditions had a </w:t>
      </w:r>
      <w:r w:rsidR="009944E7" w:rsidRPr="008A63EB">
        <w:rPr>
          <w:szCs w:val="24"/>
        </w:rPr>
        <w:t>higher surface tension than oxidized α-pinene particles formed in dry conditions.</w:t>
      </w:r>
    </w:p>
    <w:p w:rsidR="000F472F" w:rsidRDefault="00791F9C" w:rsidP="009B47A9">
      <w:pPr>
        <w:rPr>
          <w:szCs w:val="24"/>
        </w:rPr>
      </w:pPr>
      <w:r w:rsidRPr="008A63EB">
        <w:rPr>
          <w:szCs w:val="24"/>
        </w:rPr>
        <w:t>These results</w:t>
      </w:r>
      <w:r w:rsidR="005E5CE4">
        <w:rPr>
          <w:szCs w:val="24"/>
        </w:rPr>
        <w:t xml:space="preserve"> appear to be in agreement with current theory</w:t>
      </w:r>
      <w:r w:rsidR="00B70A0E" w:rsidRPr="008A63EB">
        <w:rPr>
          <w:szCs w:val="24"/>
        </w:rPr>
        <w:t>. It is generally believed that the surface tension of an activating</w:t>
      </w:r>
      <w:r w:rsidR="00CD15EF">
        <w:rPr>
          <w:szCs w:val="24"/>
        </w:rPr>
        <w:t xml:space="preserve"> oxidized α-pinene</w:t>
      </w:r>
      <w:r w:rsidR="00B70A0E" w:rsidRPr="008A63EB">
        <w:rPr>
          <w:szCs w:val="24"/>
        </w:rPr>
        <w:t xml:space="preserve"> particle is slightl</w:t>
      </w:r>
      <w:r w:rsidR="00B141BC" w:rsidRPr="008A63EB">
        <w:rPr>
          <w:szCs w:val="24"/>
        </w:rPr>
        <w:t>y lower than that of pure water, at 61.7 dyn cm</w:t>
      </w:r>
      <w:r w:rsidR="00B141BC" w:rsidRPr="008A63EB">
        <w:rPr>
          <w:szCs w:val="24"/>
          <w:vertAlign w:val="superscript"/>
        </w:rPr>
        <w:t>-1</w:t>
      </w:r>
      <w:r w:rsidR="00B141BC" w:rsidRPr="008A63EB">
        <w:rPr>
          <w:szCs w:val="24"/>
        </w:rPr>
        <w:t xml:space="preserve"> (Engelhart et al., 2008).</w:t>
      </w:r>
      <w:r w:rsidR="00CD15EF">
        <w:rPr>
          <w:szCs w:val="24"/>
        </w:rPr>
        <w:t xml:space="preserve"> This is due to the depressive effect of organic surfactants in the droplets.</w:t>
      </w:r>
      <w:r w:rsidR="00B70A0E" w:rsidRPr="008A63EB">
        <w:rPr>
          <w:szCs w:val="24"/>
        </w:rPr>
        <w:t xml:space="preserve"> </w:t>
      </w:r>
      <w:r w:rsidR="005E5CE4">
        <w:rPr>
          <w:szCs w:val="24"/>
        </w:rPr>
        <w:t xml:space="preserve"> </w:t>
      </w:r>
      <w:ins w:id="220" w:author="Dabrina D Dutcher" w:date="2016-05-09T14:07:00Z">
        <w:r w:rsidR="00DD2BED">
          <w:rPr>
            <w:szCs w:val="24"/>
          </w:rPr>
          <w:t>The results from our particle generate</w:t>
        </w:r>
      </w:ins>
      <w:ins w:id="221" w:author="Dabrina D Dutcher" w:date="2016-05-09T14:08:00Z">
        <w:r w:rsidR="00DD2BED">
          <w:rPr>
            <w:szCs w:val="24"/>
          </w:rPr>
          <w:t xml:space="preserve">d at </w:t>
        </w:r>
      </w:ins>
      <w:ins w:id="222" w:author="Dabrina D Dutcher" w:date="2016-05-09T14:09:00Z">
        <w:r w:rsidR="00DD2BED">
          <w:rPr>
            <w:szCs w:val="24"/>
          </w:rPr>
          <w:t>the higher of two humidities</w:t>
        </w:r>
      </w:ins>
      <w:del w:id="223" w:author="Dabrina D Dutcher" w:date="2016-05-09T14:10:00Z">
        <w:r w:rsidR="005E5CE4" w:rsidDel="00DD2BED">
          <w:rPr>
            <w:szCs w:val="24"/>
          </w:rPr>
          <w:delText>Our results</w:delText>
        </w:r>
      </w:del>
      <w:r w:rsidR="005E5CE4">
        <w:rPr>
          <w:szCs w:val="24"/>
        </w:rPr>
        <w:t xml:space="preserve"> suggest that the surface tension </w:t>
      </w:r>
      <w:del w:id="224" w:author="Dabrina D Dutcher" w:date="2016-05-09T14:10:00Z">
        <w:r w:rsidR="005E5CE4" w:rsidDel="00DD2BED">
          <w:rPr>
            <w:szCs w:val="24"/>
          </w:rPr>
          <w:delText>of particles with</w:delText>
        </w:r>
        <w:r w:rsidR="00CD15EF" w:rsidDel="00DD2BED">
          <w:rPr>
            <w:szCs w:val="24"/>
          </w:rPr>
          <w:delText xml:space="preserve"> a</w:delText>
        </w:r>
        <w:r w:rsidR="005E5CE4" w:rsidDel="00DD2BED">
          <w:rPr>
            <w:szCs w:val="24"/>
          </w:rPr>
          <w:delText xml:space="preserve"> greater</w:delText>
        </w:r>
        <w:r w:rsidR="00CD15EF" w:rsidDel="00DD2BED">
          <w:rPr>
            <w:szCs w:val="24"/>
          </w:rPr>
          <w:delText xml:space="preserve"> surfactant </w:delText>
        </w:r>
        <w:r w:rsidR="005E5CE4" w:rsidDel="00DD2BED">
          <w:rPr>
            <w:szCs w:val="24"/>
          </w:rPr>
          <w:delText>to water ratio is even lower, somewhere</w:delText>
        </w:r>
      </w:del>
      <w:ins w:id="225" w:author="Dabrina D Dutcher" w:date="2016-05-09T14:10:00Z">
        <w:r w:rsidR="00DD2BED">
          <w:rPr>
            <w:szCs w:val="24"/>
          </w:rPr>
          <w:t>is</w:t>
        </w:r>
      </w:ins>
      <w:r w:rsidR="005E5CE4">
        <w:rPr>
          <w:szCs w:val="24"/>
        </w:rPr>
        <w:t xml:space="preserve"> between the surface tension of pure water and the surface tension of</w:t>
      </w:r>
      <w:r w:rsidR="00CD15EF">
        <w:rPr>
          <w:szCs w:val="24"/>
        </w:rPr>
        <w:t xml:space="preserve"> the dry oxidized α-pinene.</w:t>
      </w:r>
      <w:ins w:id="226" w:author="Dabrina D Dutcher" w:date="2016-04-08T16:22:00Z">
        <w:r w:rsidR="00FB0528">
          <w:rPr>
            <w:szCs w:val="24"/>
          </w:rPr>
          <w:t xml:space="preserve"> This relationship is unlikely to be directly linear given that additive sur</w:t>
        </w:r>
      </w:ins>
      <w:ins w:id="227" w:author="Dabrina D Dutcher" w:date="2016-04-08T16:23:00Z">
        <w:r w:rsidR="00DD2BED">
          <w:rPr>
            <w:szCs w:val="24"/>
          </w:rPr>
          <w:t>fac</w:t>
        </w:r>
      </w:ins>
      <w:ins w:id="228" w:author="Dabrina D Dutcher" w:date="2016-04-08T16:22:00Z">
        <w:r w:rsidR="00FB0528">
          <w:rPr>
            <w:szCs w:val="24"/>
          </w:rPr>
          <w:t xml:space="preserve">e tensions </w:t>
        </w:r>
      </w:ins>
      <w:ins w:id="229" w:author="Dabrina D Dutcher" w:date="2016-04-08T16:23:00Z">
        <w:r w:rsidR="00FB0528">
          <w:rPr>
            <w:szCs w:val="24"/>
          </w:rPr>
          <w:t>only apply to chemical</w:t>
        </w:r>
      </w:ins>
      <w:ins w:id="230" w:author="Dabrina D Dutcher" w:date="2016-05-09T14:12:00Z">
        <w:r w:rsidR="00DD2BED">
          <w:rPr>
            <w:szCs w:val="24"/>
          </w:rPr>
          <w:t>s</w:t>
        </w:r>
      </w:ins>
      <w:ins w:id="231" w:author="Dabrina D Dutcher" w:date="2016-04-08T16:23:00Z">
        <w:r w:rsidR="00FB0528">
          <w:rPr>
            <w:szCs w:val="24"/>
          </w:rPr>
          <w:t xml:space="preserve"> with similar properties which water and the organics produced from the oxidation of alpha-pinene are not.</w:t>
        </w:r>
      </w:ins>
      <w:r w:rsidR="00CD15EF">
        <w:rPr>
          <w:szCs w:val="24"/>
        </w:rPr>
        <w:t xml:space="preserve"> Furthermore, the surface tension of the dry oxidized α-pinene particles was found to be similar to the surface tension of pure α-pinene. This</w:t>
      </w:r>
      <w:ins w:id="232" w:author="Dabrina D Dutcher" w:date="2016-05-10T17:15:00Z">
        <w:r w:rsidR="00E7671A">
          <w:rPr>
            <w:szCs w:val="24"/>
          </w:rPr>
          <w:t xml:space="preserve"> similarity in properties</w:t>
        </w:r>
      </w:ins>
      <w:r w:rsidR="00CD15EF">
        <w:rPr>
          <w:szCs w:val="24"/>
        </w:rPr>
        <w:t xml:space="preserve"> </w:t>
      </w:r>
      <w:r w:rsidR="0084160F">
        <w:rPr>
          <w:szCs w:val="24"/>
        </w:rPr>
        <w:t>may be due to their</w:t>
      </w:r>
      <w:r w:rsidR="00CD15EF">
        <w:rPr>
          <w:szCs w:val="24"/>
        </w:rPr>
        <w:t xml:space="preserve"> similar </w:t>
      </w:r>
      <w:r w:rsidR="00DD0CA8">
        <w:rPr>
          <w:szCs w:val="24"/>
        </w:rPr>
        <w:t>structures.</w:t>
      </w:r>
      <w:ins w:id="233" w:author="Dabrina D Dutcher" w:date="2016-05-09T14:12:00Z">
        <w:r w:rsidR="00DD2BED">
          <w:rPr>
            <w:szCs w:val="24"/>
          </w:rPr>
          <w:t xml:space="preserve"> </w:t>
        </w:r>
      </w:ins>
      <w:r w:rsidR="00EA5337" w:rsidRPr="008A63EB">
        <w:rPr>
          <w:szCs w:val="24"/>
        </w:rPr>
        <w:t>Now that a method suitable for the direct measurement of particle surface tension has been established, direct measurements of particles with several other moisture contents should be taken to examine the precise relationship between surface tension and moisture content in a particl</w:t>
      </w:r>
      <w:r w:rsidR="00A02047" w:rsidRPr="008A63EB">
        <w:rPr>
          <w:szCs w:val="24"/>
        </w:rPr>
        <w:t xml:space="preserve">e. With </w:t>
      </w:r>
      <w:del w:id="234" w:author="Dabrina D Dutcher" w:date="2016-05-10T15:49:00Z">
        <w:r w:rsidR="00A02047" w:rsidRPr="008A63EB" w:rsidDel="00744B4F">
          <w:rPr>
            <w:szCs w:val="24"/>
          </w:rPr>
          <w:delText>minor</w:delText>
        </w:r>
        <w:r w:rsidR="009961C1" w:rsidRPr="008A63EB" w:rsidDel="00744B4F">
          <w:rPr>
            <w:szCs w:val="24"/>
          </w:rPr>
          <w:delText xml:space="preserve"> </w:delText>
        </w:r>
      </w:del>
      <w:r w:rsidR="009961C1" w:rsidRPr="008A63EB">
        <w:rPr>
          <w:szCs w:val="24"/>
        </w:rPr>
        <w:t>modification</w:t>
      </w:r>
      <w:r w:rsidR="00A02047" w:rsidRPr="008A63EB">
        <w:rPr>
          <w:szCs w:val="24"/>
        </w:rPr>
        <w:t>s</w:t>
      </w:r>
      <w:r w:rsidR="009961C1" w:rsidRPr="008A63EB">
        <w:rPr>
          <w:szCs w:val="24"/>
        </w:rPr>
        <w:t xml:space="preserve"> to</w:t>
      </w:r>
      <w:r w:rsidR="00EA5337" w:rsidRPr="008A63EB">
        <w:rPr>
          <w:szCs w:val="24"/>
        </w:rPr>
        <w:t xml:space="preserve"> the particle generation technique, this method can be used to experimentally measure the surface tension of activating particles.</w:t>
      </w:r>
      <w:r w:rsidR="00EA5337">
        <w:rPr>
          <w:szCs w:val="24"/>
        </w:rPr>
        <w:t xml:space="preserve"> </w:t>
      </w:r>
    </w:p>
    <w:p w:rsidR="000F472F" w:rsidRPr="000C0D29" w:rsidRDefault="000F472F" w:rsidP="009B47A9">
      <w:pPr>
        <w:rPr>
          <w:szCs w:val="24"/>
        </w:rPr>
      </w:pPr>
    </w:p>
    <w:p w:rsidR="009B47A9" w:rsidRPr="009B47A9" w:rsidRDefault="009B47A9" w:rsidP="009B47A9">
      <w:pPr>
        <w:pStyle w:val="Heading1"/>
        <w:rPr>
          <w:lang w:val="en-GB"/>
        </w:rPr>
      </w:pPr>
      <w:r>
        <w:rPr>
          <w:lang w:val="en-GB"/>
        </w:rPr>
        <w:t>Conclusions</w:t>
      </w:r>
    </w:p>
    <w:p w:rsidR="00345DC6" w:rsidRDefault="00B91EB5" w:rsidP="004F25D5">
      <w:pPr>
        <w:rPr>
          <w:lang w:val="en-GB"/>
        </w:rPr>
      </w:pPr>
      <w:r>
        <w:rPr>
          <w:lang w:val="en-GB"/>
        </w:rPr>
        <w:t xml:space="preserve">A method </w:t>
      </w:r>
      <w:r w:rsidR="004F3328">
        <w:rPr>
          <w:lang w:val="en-GB"/>
        </w:rPr>
        <w:t>was developed to measure the surface tension of collected liquid aerosol particles using atomic force microscopy.</w:t>
      </w:r>
      <w:r>
        <w:rPr>
          <w:lang w:val="en-GB"/>
        </w:rPr>
        <w:t xml:space="preserve"> </w:t>
      </w:r>
      <w:r w:rsidR="008E3CCD">
        <w:rPr>
          <w:lang w:val="en-GB"/>
        </w:rPr>
        <w:t xml:space="preserve">Particles are </w:t>
      </w:r>
      <w:r w:rsidR="004F3328">
        <w:rPr>
          <w:lang w:val="en-GB"/>
        </w:rPr>
        <w:t>impacted on a clean surface</w:t>
      </w:r>
      <w:r w:rsidR="008E3CCD">
        <w:rPr>
          <w:lang w:val="en-GB"/>
        </w:rPr>
        <w:t xml:space="preserve"> until a film is formed, then</w:t>
      </w:r>
      <w:r w:rsidR="004F3328">
        <w:rPr>
          <w:lang w:val="en-GB"/>
        </w:rPr>
        <w:t xml:space="preserve"> probed with a clean tip in an atomic force microscope.</w:t>
      </w:r>
      <w:r w:rsidR="008E3CCD">
        <w:rPr>
          <w:lang w:val="en-GB"/>
        </w:rPr>
        <w:t xml:space="preserve"> This method minimizes processing of the particles and therefore reduces the risk of sample contamination.</w:t>
      </w:r>
      <w:r>
        <w:rPr>
          <w:lang w:val="en-GB"/>
        </w:rPr>
        <w:t xml:space="preserve"> </w:t>
      </w:r>
      <w:r w:rsidR="004F3328">
        <w:rPr>
          <w:lang w:val="en-GB"/>
        </w:rPr>
        <w:t>The</w:t>
      </w:r>
      <w:r>
        <w:rPr>
          <w:lang w:val="en-GB"/>
        </w:rPr>
        <w:t xml:space="preserve"> method was verified</w:t>
      </w:r>
      <w:r w:rsidR="006F3A11">
        <w:rPr>
          <w:lang w:val="en-GB"/>
        </w:rPr>
        <w:t xml:space="preserve"> and calibrated using standard liquids whose surface tensions were in the range of the sample specimens. The standard liqui</w:t>
      </w:r>
      <w:r w:rsidR="008E3CCD">
        <w:rPr>
          <w:lang w:val="en-GB"/>
        </w:rPr>
        <w:t>d surface tensions were checked</w:t>
      </w:r>
      <w:r w:rsidR="006F3A11">
        <w:rPr>
          <w:lang w:val="en-GB"/>
        </w:rPr>
        <w:t xml:space="preserve"> </w:t>
      </w:r>
      <w:r w:rsidR="008E3CCD">
        <w:rPr>
          <w:lang w:val="en-GB"/>
        </w:rPr>
        <w:t>with</w:t>
      </w:r>
      <w:r w:rsidR="006F3A11">
        <w:rPr>
          <w:lang w:val="en-GB"/>
        </w:rPr>
        <w:t xml:space="preserve"> a </w:t>
      </w:r>
      <w:proofErr w:type="spellStart"/>
      <w:r w:rsidR="006F3A11">
        <w:rPr>
          <w:lang w:val="en-GB"/>
        </w:rPr>
        <w:t>Wilhelmy</w:t>
      </w:r>
      <w:proofErr w:type="spellEnd"/>
      <w:r w:rsidR="006F3A11">
        <w:rPr>
          <w:lang w:val="en-GB"/>
        </w:rPr>
        <w:t xml:space="preserve"> plate.</w:t>
      </w:r>
      <w:ins w:id="235" w:author="Dabrina D Dutcher" w:date="2016-04-08T13:21:00Z">
        <w:r w:rsidR="00476B9F">
          <w:rPr>
            <w:lang w:val="en-GB"/>
          </w:rPr>
          <w:t xml:space="preserve">  This method does not measure single particle surface tension but does dramatically reduce the required amount of material required to make such measurements. </w:t>
        </w:r>
      </w:ins>
    </w:p>
    <w:p w:rsidR="006F3A11" w:rsidRPr="00680FDE" w:rsidRDefault="004F3328" w:rsidP="004F25D5">
      <w:pPr>
        <w:rPr>
          <w:szCs w:val="24"/>
        </w:rPr>
      </w:pPr>
      <w:r>
        <w:rPr>
          <w:lang w:val="en-GB"/>
        </w:rPr>
        <w:t>Relatively dry, o</w:t>
      </w:r>
      <w:r w:rsidR="006F3A11">
        <w:rPr>
          <w:lang w:val="en-GB"/>
        </w:rPr>
        <w:t xml:space="preserve">xidized </w:t>
      </w:r>
      <w:r w:rsidR="006F3A11" w:rsidRPr="00345DC6">
        <w:rPr>
          <w:szCs w:val="24"/>
        </w:rPr>
        <w:t>α-pinene</w:t>
      </w:r>
      <w:r w:rsidR="006F3A11">
        <w:rPr>
          <w:szCs w:val="24"/>
        </w:rPr>
        <w:t xml:space="preserve"> particles were found to have a surface tension </w:t>
      </w:r>
      <w:r>
        <w:rPr>
          <w:szCs w:val="24"/>
        </w:rPr>
        <w:t xml:space="preserve">similar to that of pure liquid </w:t>
      </w:r>
      <w:r w:rsidRPr="00345DC6">
        <w:rPr>
          <w:szCs w:val="24"/>
        </w:rPr>
        <w:t>α-pinene</w:t>
      </w:r>
      <w:r>
        <w:rPr>
          <w:szCs w:val="24"/>
        </w:rPr>
        <w:t>.</w:t>
      </w:r>
      <w:r w:rsidR="00EA5337">
        <w:rPr>
          <w:szCs w:val="24"/>
        </w:rPr>
        <w:t xml:space="preserve"> </w:t>
      </w:r>
      <w:r w:rsidR="00EA5337" w:rsidRPr="008A63EB">
        <w:rPr>
          <w:szCs w:val="24"/>
        </w:rPr>
        <w:t>Oxi</w:t>
      </w:r>
      <w:r w:rsidR="00D53F7B" w:rsidRPr="008A63EB">
        <w:rPr>
          <w:szCs w:val="24"/>
        </w:rPr>
        <w:t xml:space="preserve">dized α-pinene particles with </w:t>
      </w:r>
      <w:r w:rsidR="00EA5337" w:rsidRPr="008A63EB">
        <w:rPr>
          <w:szCs w:val="24"/>
        </w:rPr>
        <w:t xml:space="preserve">higher moisture content were found to have a surface tension significantly higher than that of pure α-pinene, but lower than </w:t>
      </w:r>
      <w:r w:rsidR="00EA5337" w:rsidRPr="008A63EB">
        <w:rPr>
          <w:szCs w:val="24"/>
        </w:rPr>
        <w:lastRenderedPageBreak/>
        <w:t>current assumptions for</w:t>
      </w:r>
      <w:r w:rsidR="009961C1" w:rsidRPr="008A63EB">
        <w:rPr>
          <w:szCs w:val="24"/>
        </w:rPr>
        <w:t xml:space="preserve"> the</w:t>
      </w:r>
      <w:r w:rsidR="00EA5337" w:rsidRPr="008A63EB">
        <w:rPr>
          <w:szCs w:val="24"/>
        </w:rPr>
        <w:t xml:space="preserve"> </w:t>
      </w:r>
      <w:r w:rsidR="009961C1" w:rsidRPr="008A63EB">
        <w:rPr>
          <w:szCs w:val="24"/>
        </w:rPr>
        <w:t>surface tension of activating oxidized α-pinene particles. These preliminary results</w:t>
      </w:r>
      <w:r w:rsidR="00E240F9">
        <w:rPr>
          <w:szCs w:val="24"/>
        </w:rPr>
        <w:t xml:space="preserve"> are consistent with the assumption of surface tension depression currently used to approximate the surface tension of activating aerosol particles.</w:t>
      </w:r>
      <w:r w:rsidR="00680FDE" w:rsidRPr="008A63EB">
        <w:rPr>
          <w:szCs w:val="24"/>
        </w:rPr>
        <w:t xml:space="preserve"> With </w:t>
      </w:r>
      <w:del w:id="236" w:author="Dabrina D Dutcher" w:date="2016-05-10T15:55:00Z">
        <w:r w:rsidR="00680FDE" w:rsidRPr="008A63EB" w:rsidDel="00744EFA">
          <w:rPr>
            <w:szCs w:val="24"/>
          </w:rPr>
          <w:delText xml:space="preserve">simple </w:delText>
        </w:r>
      </w:del>
      <w:r w:rsidR="00680FDE" w:rsidRPr="008A63EB">
        <w:rPr>
          <w:szCs w:val="24"/>
        </w:rPr>
        <w:t>modifications to the particle generation technique, this method can be used to experimentally measure the</w:t>
      </w:r>
      <w:r w:rsidR="00FF57AF" w:rsidRPr="008A63EB">
        <w:rPr>
          <w:szCs w:val="24"/>
        </w:rPr>
        <w:t xml:space="preserve"> surface tension of </w:t>
      </w:r>
      <w:r w:rsidR="00AF4B9C" w:rsidRPr="008A63EB">
        <w:rPr>
          <w:szCs w:val="24"/>
        </w:rPr>
        <w:t xml:space="preserve">particles </w:t>
      </w:r>
      <w:del w:id="237" w:author="Dabrina D Dutcher" w:date="2016-05-10T15:55:00Z">
        <w:r w:rsidR="00E240F9" w:rsidDel="00744EFA">
          <w:rPr>
            <w:szCs w:val="24"/>
          </w:rPr>
          <w:delText>at</w:delText>
        </w:r>
        <w:r w:rsidR="00E240F9" w:rsidRPr="008A63EB" w:rsidDel="00744EFA">
          <w:rPr>
            <w:szCs w:val="24"/>
          </w:rPr>
          <w:delText xml:space="preserve"> </w:delText>
        </w:r>
      </w:del>
      <w:ins w:id="238" w:author="Dabrina D Dutcher" w:date="2016-05-10T15:55:00Z">
        <w:r w:rsidR="00744EFA">
          <w:rPr>
            <w:szCs w:val="24"/>
          </w:rPr>
          <w:t>closer to</w:t>
        </w:r>
        <w:r w:rsidR="00744EFA" w:rsidRPr="008A63EB">
          <w:rPr>
            <w:szCs w:val="24"/>
          </w:rPr>
          <w:t xml:space="preserve"> </w:t>
        </w:r>
      </w:ins>
      <w:r w:rsidR="00AF4B9C" w:rsidRPr="008A63EB">
        <w:rPr>
          <w:szCs w:val="24"/>
        </w:rPr>
        <w:t>activation</w:t>
      </w:r>
      <w:ins w:id="239" w:author="Dabrina D Dutcher" w:date="2016-05-10T15:56:00Z">
        <w:r w:rsidR="00744EFA">
          <w:rPr>
            <w:szCs w:val="24"/>
          </w:rPr>
          <w:t xml:space="preserve"> conditions</w:t>
        </w:r>
      </w:ins>
      <w:r w:rsidR="00AF4B9C" w:rsidRPr="008A63EB">
        <w:rPr>
          <w:szCs w:val="24"/>
        </w:rPr>
        <w:t>.</w:t>
      </w:r>
    </w:p>
    <w:p w:rsidR="00E27498" w:rsidRDefault="00E27498" w:rsidP="004F25D5">
      <w:pPr>
        <w:rPr>
          <w:lang w:val="en-GB"/>
        </w:rPr>
      </w:pPr>
    </w:p>
    <w:p w:rsidR="009D0D66" w:rsidRDefault="009D0D66" w:rsidP="004F25D5">
      <w:pPr>
        <w:pStyle w:val="Subtitle"/>
        <w:rPr>
          <w:lang w:val="en-GB"/>
        </w:rPr>
      </w:pPr>
      <w:r>
        <w:rPr>
          <w:lang w:val="en-GB"/>
        </w:rPr>
        <w:t>Acknowledgements</w:t>
      </w:r>
    </w:p>
    <w:p w:rsidR="009D0D66" w:rsidRDefault="009B47A9" w:rsidP="004F25D5">
      <w:pPr>
        <w:rPr>
          <w:lang w:val="en-GB"/>
        </w:rPr>
      </w:pPr>
      <w:r>
        <w:rPr>
          <w:lang w:val="en-GB"/>
        </w:rPr>
        <w:t>The auth</w:t>
      </w:r>
      <w:r w:rsidR="00666742">
        <w:rPr>
          <w:lang w:val="en-GB"/>
        </w:rPr>
        <w:t>ors</w:t>
      </w:r>
      <w:r w:rsidR="00454918">
        <w:rPr>
          <w:lang w:val="en-GB"/>
        </w:rPr>
        <w:t xml:space="preserve"> thank </w:t>
      </w:r>
      <w:proofErr w:type="spellStart"/>
      <w:r w:rsidR="00454918">
        <w:rPr>
          <w:lang w:val="en-GB"/>
        </w:rPr>
        <w:t>NaugaNeedles</w:t>
      </w:r>
      <w:proofErr w:type="spellEnd"/>
      <w:r w:rsidR="00454918">
        <w:rPr>
          <w:lang w:val="en-GB"/>
        </w:rPr>
        <w:t xml:space="preserve"> and </w:t>
      </w:r>
      <w:proofErr w:type="spellStart"/>
      <w:r w:rsidR="00454918">
        <w:rPr>
          <w:lang w:val="en-GB"/>
        </w:rPr>
        <w:t>Dr.</w:t>
      </w:r>
      <w:proofErr w:type="spellEnd"/>
      <w:r w:rsidR="00454918">
        <w:rPr>
          <w:lang w:val="en-GB"/>
        </w:rPr>
        <w:t xml:space="preserve"> Mehd</w:t>
      </w:r>
      <w:r>
        <w:rPr>
          <w:lang w:val="en-GB"/>
        </w:rPr>
        <w:t xml:space="preserve">i </w:t>
      </w:r>
      <w:proofErr w:type="spellStart"/>
      <w:r w:rsidR="00454918">
        <w:rPr>
          <w:lang w:val="en-GB"/>
        </w:rPr>
        <w:t>Yazdanpanah</w:t>
      </w:r>
      <w:proofErr w:type="spellEnd"/>
      <w:r w:rsidR="00454918">
        <w:rPr>
          <w:lang w:val="en-GB"/>
        </w:rPr>
        <w:t xml:space="preserve"> for supplying the tips for the atomic force microscope and assisting in developing the methods</w:t>
      </w:r>
      <w:r w:rsidR="001100C3">
        <w:rPr>
          <w:lang w:val="en-GB"/>
        </w:rPr>
        <w:t xml:space="preserve"> described</w:t>
      </w:r>
      <w:r w:rsidR="00454918">
        <w:rPr>
          <w:lang w:val="en-GB"/>
        </w:rPr>
        <w:t xml:space="preserve"> in this paper.</w:t>
      </w:r>
      <w:r w:rsidR="008A63EB">
        <w:rPr>
          <w:lang w:val="en-GB"/>
        </w:rPr>
        <w:t xml:space="preserve"> The authors also thank </w:t>
      </w:r>
      <w:proofErr w:type="spellStart"/>
      <w:r w:rsidR="008A63EB">
        <w:rPr>
          <w:lang w:val="en-GB"/>
        </w:rPr>
        <w:t>Dr</w:t>
      </w:r>
      <w:r w:rsidR="00214902">
        <w:rPr>
          <w:lang w:val="en-GB"/>
        </w:rPr>
        <w:t>s</w:t>
      </w:r>
      <w:r w:rsidR="008A63EB">
        <w:rPr>
          <w:lang w:val="en-GB"/>
        </w:rPr>
        <w:t>.</w:t>
      </w:r>
      <w:proofErr w:type="spellEnd"/>
      <w:r w:rsidR="008A63EB">
        <w:rPr>
          <w:lang w:val="en-GB"/>
        </w:rPr>
        <w:t xml:space="preserve"> James </w:t>
      </w:r>
      <w:proofErr w:type="spellStart"/>
      <w:r w:rsidR="008A63EB">
        <w:rPr>
          <w:lang w:val="en-GB"/>
        </w:rPr>
        <w:t>Maneval</w:t>
      </w:r>
      <w:proofErr w:type="spellEnd"/>
      <w:r w:rsidR="008A63EB">
        <w:rPr>
          <w:lang w:val="en-GB"/>
        </w:rPr>
        <w:t xml:space="preserve"> </w:t>
      </w:r>
      <w:del w:id="240" w:author="Dabrina D Dutcher" w:date="2016-04-08T13:10:00Z">
        <w:r w:rsidR="00214902" w:rsidDel="007C63ED">
          <w:rPr>
            <w:lang w:val="en-GB"/>
          </w:rPr>
          <w:delText xml:space="preserve"> </w:delText>
        </w:r>
      </w:del>
      <w:r w:rsidR="00214902">
        <w:rPr>
          <w:lang w:val="en-GB"/>
        </w:rPr>
        <w:t xml:space="preserve">and Ray </w:t>
      </w:r>
      <w:proofErr w:type="spellStart"/>
      <w:r w:rsidR="00214902">
        <w:rPr>
          <w:lang w:val="en-GB"/>
        </w:rPr>
        <w:t>Dagastine</w:t>
      </w:r>
      <w:proofErr w:type="spellEnd"/>
      <w:r w:rsidR="00214902">
        <w:rPr>
          <w:lang w:val="en-GB"/>
        </w:rPr>
        <w:t xml:space="preserve"> </w:t>
      </w:r>
      <w:r w:rsidR="008A63EB">
        <w:rPr>
          <w:lang w:val="en-GB"/>
        </w:rPr>
        <w:t xml:space="preserve">for </w:t>
      </w:r>
      <w:r w:rsidR="00214902">
        <w:rPr>
          <w:lang w:val="en-GB"/>
        </w:rPr>
        <w:t xml:space="preserve">their </w:t>
      </w:r>
      <w:r w:rsidR="008A63EB">
        <w:rPr>
          <w:lang w:val="en-GB"/>
        </w:rPr>
        <w:t>assistance.</w:t>
      </w:r>
    </w:p>
    <w:p w:rsidR="009D0D66" w:rsidRDefault="009D0D66" w:rsidP="004F25D5">
      <w:pPr>
        <w:pStyle w:val="Subtitle"/>
        <w:rPr>
          <w:lang w:val="en-GB"/>
        </w:rPr>
      </w:pPr>
      <w:r>
        <w:rPr>
          <w:lang w:val="en-GB"/>
        </w:rPr>
        <w:br w:type="page"/>
      </w:r>
      <w:r>
        <w:rPr>
          <w:lang w:val="en-GB"/>
        </w:rPr>
        <w:lastRenderedPageBreak/>
        <w:t>References</w:t>
      </w:r>
    </w:p>
    <w:p w:rsidR="000074B1" w:rsidRDefault="000074B1" w:rsidP="000074B1">
      <w:pPr>
        <w:pStyle w:val="NormalWeb"/>
        <w:spacing w:line="360" w:lineRule="auto"/>
      </w:pPr>
      <w:proofErr w:type="spellStart"/>
      <w:r w:rsidRPr="00524A5F">
        <w:t>Asa-Awuku</w:t>
      </w:r>
      <w:proofErr w:type="spellEnd"/>
      <w:r w:rsidRPr="00524A5F">
        <w:t xml:space="preserve">, A., Sullivan, A. P., </w:t>
      </w:r>
      <w:proofErr w:type="spellStart"/>
      <w:r w:rsidRPr="00524A5F">
        <w:t>Hennigan</w:t>
      </w:r>
      <w:proofErr w:type="spellEnd"/>
      <w:r w:rsidRPr="00524A5F">
        <w:t xml:space="preserve">, C. J., Weber, R. J. and </w:t>
      </w:r>
      <w:proofErr w:type="spellStart"/>
      <w:r w:rsidRPr="00524A5F">
        <w:t>Nenes</w:t>
      </w:r>
      <w:proofErr w:type="spellEnd"/>
      <w:r w:rsidRPr="00524A5F">
        <w:t xml:space="preserve">, A.: Investigation of molar volume and surfactant characteristics of water-soluble organic compounds in biomass burning aerosol, Atmos. Chem. Phys., 8, 799-812, 2008. </w:t>
      </w:r>
    </w:p>
    <w:p w:rsidR="000074B1" w:rsidRPr="00524A5F" w:rsidRDefault="000074B1" w:rsidP="000074B1">
      <w:pPr>
        <w:pStyle w:val="NormalWeb"/>
        <w:spacing w:line="360" w:lineRule="auto"/>
      </w:pPr>
      <w:proofErr w:type="spellStart"/>
      <w:r w:rsidRPr="00524A5F">
        <w:t>Asa-Awuku</w:t>
      </w:r>
      <w:proofErr w:type="spellEnd"/>
      <w:r w:rsidRPr="00524A5F">
        <w:t xml:space="preserve">, A., </w:t>
      </w:r>
      <w:proofErr w:type="spellStart"/>
      <w:r w:rsidRPr="00524A5F">
        <w:t>Nenes</w:t>
      </w:r>
      <w:proofErr w:type="spellEnd"/>
      <w:r w:rsidRPr="00524A5F">
        <w:t xml:space="preserve">, A., </w:t>
      </w:r>
      <w:proofErr w:type="gramStart"/>
      <w:r w:rsidRPr="00524A5F">
        <w:t>Gao</w:t>
      </w:r>
      <w:proofErr w:type="gramEnd"/>
      <w:r w:rsidRPr="00524A5F">
        <w:t xml:space="preserve">, S., </w:t>
      </w:r>
      <w:proofErr w:type="spellStart"/>
      <w:r w:rsidRPr="00524A5F">
        <w:t>Flagan</w:t>
      </w:r>
      <w:proofErr w:type="spellEnd"/>
      <w:r w:rsidRPr="00524A5F">
        <w:t xml:space="preserve">, R. C. and Seinfeld, J. H.: Water-soluble SOA from Alkene </w:t>
      </w:r>
      <w:proofErr w:type="spellStart"/>
      <w:r w:rsidRPr="00524A5F">
        <w:t>ozonolysis</w:t>
      </w:r>
      <w:proofErr w:type="spellEnd"/>
      <w:r w:rsidRPr="00524A5F">
        <w:t>: composition and droplet activation kinetics inferences from analysis of CCN activity, Atmos. Che</w:t>
      </w:r>
      <w:r>
        <w:t xml:space="preserve">m. Phys., 10, 1585-1597, 2010. </w:t>
      </w:r>
    </w:p>
    <w:p w:rsidR="00FA098D" w:rsidRPr="00FA098D" w:rsidRDefault="00FA098D" w:rsidP="000074B1">
      <w:pPr>
        <w:pStyle w:val="NormalWeb"/>
        <w:spacing w:line="360" w:lineRule="auto"/>
      </w:pPr>
      <w:r w:rsidRPr="00FA098D">
        <w:rPr>
          <w:color w:val="000000"/>
        </w:rPr>
        <w:t xml:space="preserve">Boucher, O., Randall, D., </w:t>
      </w:r>
      <w:proofErr w:type="spellStart"/>
      <w:r w:rsidRPr="00FA098D">
        <w:rPr>
          <w:color w:val="000000"/>
        </w:rPr>
        <w:t>Artaxo</w:t>
      </w:r>
      <w:proofErr w:type="spellEnd"/>
      <w:r w:rsidRPr="00FA098D">
        <w:rPr>
          <w:color w:val="000000"/>
        </w:rPr>
        <w:t xml:space="preserve">, P., </w:t>
      </w:r>
      <w:proofErr w:type="spellStart"/>
      <w:r w:rsidRPr="00FA098D">
        <w:rPr>
          <w:color w:val="000000"/>
        </w:rPr>
        <w:t>Bretherton</w:t>
      </w:r>
      <w:proofErr w:type="spellEnd"/>
      <w:r w:rsidRPr="00FA098D">
        <w:rPr>
          <w:color w:val="000000"/>
        </w:rPr>
        <w:t xml:space="preserve">, C., Feingold, G., Forster, P., </w:t>
      </w:r>
      <w:proofErr w:type="spellStart"/>
      <w:r w:rsidRPr="00FA098D">
        <w:rPr>
          <w:color w:val="000000"/>
        </w:rPr>
        <w:t>Kerminen</w:t>
      </w:r>
      <w:proofErr w:type="spellEnd"/>
      <w:r w:rsidRPr="00FA098D">
        <w:rPr>
          <w:color w:val="000000"/>
        </w:rPr>
        <w:t xml:space="preserve">, V. M., Kondo, Y., Liao, H., </w:t>
      </w:r>
      <w:proofErr w:type="spellStart"/>
      <w:r w:rsidRPr="00FA098D">
        <w:rPr>
          <w:color w:val="000000"/>
        </w:rPr>
        <w:t>Lohmann</w:t>
      </w:r>
      <w:proofErr w:type="spellEnd"/>
      <w:r w:rsidRPr="00FA098D">
        <w:rPr>
          <w:color w:val="000000"/>
        </w:rPr>
        <w:t xml:space="preserve">, U., </w:t>
      </w:r>
      <w:proofErr w:type="spellStart"/>
      <w:r w:rsidRPr="00FA098D">
        <w:rPr>
          <w:color w:val="000000"/>
        </w:rPr>
        <w:t>Rasch</w:t>
      </w:r>
      <w:proofErr w:type="spellEnd"/>
      <w:r w:rsidRPr="00FA098D">
        <w:rPr>
          <w:color w:val="000000"/>
        </w:rPr>
        <w:t xml:space="preserve">, P., </w:t>
      </w:r>
      <w:proofErr w:type="spellStart"/>
      <w:r w:rsidRPr="00FA098D">
        <w:rPr>
          <w:color w:val="000000"/>
        </w:rPr>
        <w:t>Satheesh</w:t>
      </w:r>
      <w:proofErr w:type="spellEnd"/>
      <w:r w:rsidRPr="00FA098D">
        <w:rPr>
          <w:color w:val="000000"/>
        </w:rPr>
        <w:t>, S. K., Sherwood, S., Stevens, B. and Zhang, X. Y.: Clouds and Aerosols, in: Climate Change 2013: The Physical Science Basis. Contribution of Working Group I to the Fifth Assessment Report of the Intergovernmental Panel on Climate Change, Cambridge University Press, Cambridge, United Kingdom, 571-657, 2013.</w:t>
      </w:r>
    </w:p>
    <w:p w:rsidR="000074B1" w:rsidRPr="00524A5F" w:rsidRDefault="000074B1" w:rsidP="000074B1">
      <w:pPr>
        <w:pStyle w:val="NormalWeb"/>
        <w:spacing w:line="360" w:lineRule="auto"/>
      </w:pPr>
      <w:r w:rsidRPr="00524A5F">
        <w:t xml:space="preserve">Conant, W. C., </w:t>
      </w:r>
      <w:proofErr w:type="spellStart"/>
      <w:r w:rsidRPr="00524A5F">
        <w:t>Nenes</w:t>
      </w:r>
      <w:proofErr w:type="spellEnd"/>
      <w:r w:rsidRPr="00524A5F">
        <w:t xml:space="preserve">, A. and Seinfeld, J. H.: Black carbon radiative heating effects on cloud microphysics and implications </w:t>
      </w:r>
      <w:r w:rsidR="00214A91">
        <w:t xml:space="preserve">for the aerosol indirect effect </w:t>
      </w:r>
      <w:r w:rsidRPr="00524A5F">
        <w:t xml:space="preserve">1. </w:t>
      </w:r>
      <w:proofErr w:type="gramStart"/>
      <w:r w:rsidRPr="00524A5F">
        <w:t xml:space="preserve">Extended Kohler theory, J. </w:t>
      </w:r>
      <w:proofErr w:type="spellStart"/>
      <w:r w:rsidRPr="00524A5F">
        <w:t>Geophys</w:t>
      </w:r>
      <w:proofErr w:type="spellEnd"/>
      <w:r w:rsidRPr="00524A5F">
        <w:t>.</w:t>
      </w:r>
      <w:proofErr w:type="gramEnd"/>
      <w:r w:rsidRPr="00524A5F">
        <w:t xml:space="preserve"> </w:t>
      </w:r>
      <w:proofErr w:type="gramStart"/>
      <w:r w:rsidRPr="00524A5F">
        <w:t>Res., 107, 4604-4612, 2002.</w:t>
      </w:r>
      <w:proofErr w:type="gramEnd"/>
      <w:r w:rsidRPr="00524A5F">
        <w:t xml:space="preserve"> </w:t>
      </w:r>
    </w:p>
    <w:p w:rsidR="000074B1" w:rsidRPr="00524A5F" w:rsidRDefault="000074B1" w:rsidP="000074B1">
      <w:pPr>
        <w:pStyle w:val="NormalWeb"/>
        <w:spacing w:line="360" w:lineRule="auto"/>
      </w:pPr>
      <w:proofErr w:type="spellStart"/>
      <w:r w:rsidRPr="00524A5F">
        <w:t>Daisey</w:t>
      </w:r>
      <w:proofErr w:type="spellEnd"/>
      <w:r w:rsidRPr="00524A5F">
        <w:t xml:space="preserve">, J. M. and </w:t>
      </w:r>
      <w:proofErr w:type="spellStart"/>
      <w:r w:rsidRPr="00524A5F">
        <w:t>Hopke</w:t>
      </w:r>
      <w:proofErr w:type="spellEnd"/>
      <w:r w:rsidRPr="00524A5F">
        <w:t xml:space="preserve">, P. K.: Potential for Ion-induced Nucleation of Volatile Organic Compounds by Radon Decay in Indoor Environments, Aerosol Sci. Tech., 19, 80-93, 1993. </w:t>
      </w:r>
    </w:p>
    <w:p w:rsidR="000074B1" w:rsidRPr="00524A5F" w:rsidRDefault="000074B1" w:rsidP="000074B1">
      <w:pPr>
        <w:pStyle w:val="NormalWeb"/>
        <w:spacing w:line="360" w:lineRule="auto"/>
      </w:pPr>
      <w:proofErr w:type="spellStart"/>
      <w:r w:rsidRPr="00524A5F">
        <w:t>Duplissy</w:t>
      </w:r>
      <w:proofErr w:type="spellEnd"/>
      <w:r w:rsidRPr="00524A5F">
        <w:t xml:space="preserve">, J., </w:t>
      </w:r>
      <w:proofErr w:type="spellStart"/>
      <w:r w:rsidRPr="00524A5F">
        <w:t>Gysel</w:t>
      </w:r>
      <w:proofErr w:type="spellEnd"/>
      <w:r w:rsidRPr="00524A5F">
        <w:t xml:space="preserve">, M., </w:t>
      </w:r>
      <w:proofErr w:type="spellStart"/>
      <w:r w:rsidRPr="00524A5F">
        <w:t>Alfarra</w:t>
      </w:r>
      <w:proofErr w:type="spellEnd"/>
      <w:r w:rsidRPr="00524A5F">
        <w:t xml:space="preserve">, M. R., </w:t>
      </w:r>
      <w:proofErr w:type="spellStart"/>
      <w:r w:rsidRPr="00524A5F">
        <w:t>Dommen</w:t>
      </w:r>
      <w:proofErr w:type="spellEnd"/>
      <w:r w:rsidRPr="00524A5F">
        <w:t xml:space="preserve">, J., Metzger, A., </w:t>
      </w:r>
      <w:proofErr w:type="spellStart"/>
      <w:r w:rsidRPr="00524A5F">
        <w:t>Prevot</w:t>
      </w:r>
      <w:proofErr w:type="spellEnd"/>
      <w:r w:rsidRPr="00524A5F">
        <w:t xml:space="preserve">, A. S. H., </w:t>
      </w:r>
      <w:proofErr w:type="spellStart"/>
      <w:r w:rsidRPr="00524A5F">
        <w:t>Weingartner</w:t>
      </w:r>
      <w:proofErr w:type="spellEnd"/>
      <w:r w:rsidRPr="00524A5F">
        <w:t xml:space="preserve">, E., </w:t>
      </w:r>
      <w:proofErr w:type="spellStart"/>
      <w:r w:rsidRPr="00524A5F">
        <w:t>Laaksonen</w:t>
      </w:r>
      <w:proofErr w:type="spellEnd"/>
      <w:r w:rsidRPr="00524A5F">
        <w:t xml:space="preserve">, A., </w:t>
      </w:r>
      <w:proofErr w:type="spellStart"/>
      <w:r w:rsidRPr="00524A5F">
        <w:t>Raatikainen</w:t>
      </w:r>
      <w:proofErr w:type="spellEnd"/>
      <w:r w:rsidRPr="00524A5F">
        <w:t xml:space="preserve">, T., Good, N., Turner, S. F., </w:t>
      </w:r>
      <w:proofErr w:type="spellStart"/>
      <w:r w:rsidRPr="00524A5F">
        <w:t>McFiggans</w:t>
      </w:r>
      <w:proofErr w:type="spellEnd"/>
      <w:r w:rsidRPr="00524A5F">
        <w:t xml:space="preserve">, G. and </w:t>
      </w:r>
      <w:proofErr w:type="spellStart"/>
      <w:r w:rsidRPr="00524A5F">
        <w:t>Baltensperger</w:t>
      </w:r>
      <w:proofErr w:type="spellEnd"/>
      <w:r w:rsidRPr="00524A5F">
        <w:t xml:space="preserve">, U.: Cloud forming potential of secondary organic aerosol under near atmospheric conditions, </w:t>
      </w:r>
      <w:proofErr w:type="spellStart"/>
      <w:r w:rsidRPr="00524A5F">
        <w:t>Geophys</w:t>
      </w:r>
      <w:proofErr w:type="spellEnd"/>
      <w:r w:rsidRPr="00524A5F">
        <w:t xml:space="preserve">. Res. </w:t>
      </w:r>
      <w:proofErr w:type="spellStart"/>
      <w:r w:rsidRPr="00524A5F">
        <w:t>Lett</w:t>
      </w:r>
      <w:proofErr w:type="spellEnd"/>
      <w:r w:rsidRPr="00524A5F">
        <w:t xml:space="preserve">., 35, L03818, 2008. </w:t>
      </w:r>
    </w:p>
    <w:p w:rsidR="000074B1" w:rsidRDefault="000074B1" w:rsidP="000074B1">
      <w:pPr>
        <w:pStyle w:val="NormalWeb"/>
        <w:spacing w:line="360" w:lineRule="auto"/>
      </w:pPr>
      <w:proofErr w:type="spellStart"/>
      <w:r w:rsidRPr="00524A5F">
        <w:t>Engelhart</w:t>
      </w:r>
      <w:proofErr w:type="spellEnd"/>
      <w:r w:rsidRPr="00524A5F">
        <w:t xml:space="preserve">, G. J., </w:t>
      </w:r>
      <w:proofErr w:type="spellStart"/>
      <w:r w:rsidRPr="00524A5F">
        <w:t>Asa-Awuku</w:t>
      </w:r>
      <w:proofErr w:type="spellEnd"/>
      <w:r w:rsidRPr="00524A5F">
        <w:t xml:space="preserve">, A., </w:t>
      </w:r>
      <w:proofErr w:type="spellStart"/>
      <w:r w:rsidRPr="00524A5F">
        <w:t>Nenes</w:t>
      </w:r>
      <w:proofErr w:type="spellEnd"/>
      <w:r w:rsidRPr="00524A5F">
        <w:t xml:space="preserve">, A. and </w:t>
      </w:r>
      <w:proofErr w:type="spellStart"/>
      <w:r w:rsidRPr="00524A5F">
        <w:t>Pandis</w:t>
      </w:r>
      <w:proofErr w:type="spellEnd"/>
      <w:r w:rsidRPr="00524A5F">
        <w:t xml:space="preserve">, S. N.: CCN activity and droplet growth kinetics of fresh and aged </w:t>
      </w:r>
      <w:proofErr w:type="spellStart"/>
      <w:r w:rsidRPr="00524A5F">
        <w:t>monoterpene</w:t>
      </w:r>
      <w:proofErr w:type="spellEnd"/>
      <w:r w:rsidRPr="00524A5F">
        <w:t xml:space="preserve"> secondary organic aerosol, Atmos. Chem. Phys., 8, 3937-3949, 2008. </w:t>
      </w:r>
    </w:p>
    <w:p w:rsidR="000074B1" w:rsidRPr="00524A5F" w:rsidRDefault="000074B1" w:rsidP="000074B1">
      <w:pPr>
        <w:pStyle w:val="NormalWeb"/>
        <w:spacing w:line="360" w:lineRule="auto"/>
      </w:pPr>
      <w:proofErr w:type="spellStart"/>
      <w:r w:rsidRPr="00524A5F">
        <w:t>Facchini</w:t>
      </w:r>
      <w:proofErr w:type="spellEnd"/>
      <w:r w:rsidRPr="00524A5F">
        <w:t xml:space="preserve">, M. C., </w:t>
      </w:r>
      <w:proofErr w:type="spellStart"/>
      <w:r w:rsidRPr="00524A5F">
        <w:t>Mircea</w:t>
      </w:r>
      <w:proofErr w:type="spellEnd"/>
      <w:r w:rsidRPr="00524A5F">
        <w:t xml:space="preserve">, M., </w:t>
      </w:r>
      <w:proofErr w:type="spellStart"/>
      <w:r w:rsidRPr="00524A5F">
        <w:t>Fuzzi</w:t>
      </w:r>
      <w:proofErr w:type="spellEnd"/>
      <w:r w:rsidRPr="00524A5F">
        <w:t xml:space="preserve">, S. and </w:t>
      </w:r>
      <w:proofErr w:type="spellStart"/>
      <w:r w:rsidRPr="00524A5F">
        <w:t>Charlson</w:t>
      </w:r>
      <w:proofErr w:type="spellEnd"/>
      <w:r w:rsidRPr="00524A5F">
        <w:t xml:space="preserve">, R. J.: Cloud albedo enhancement </w:t>
      </w:r>
      <w:r>
        <w:t>b</w:t>
      </w:r>
      <w:r w:rsidRPr="00524A5F">
        <w:t>y surface-active organic solutes in growing droplet</w:t>
      </w:r>
      <w:r>
        <w:t xml:space="preserve">s, Nature, 401, 257-259, 1999. </w:t>
      </w:r>
    </w:p>
    <w:p w:rsidR="000074B1" w:rsidRPr="00524A5F" w:rsidRDefault="000074B1" w:rsidP="000074B1">
      <w:pPr>
        <w:pStyle w:val="NormalWeb"/>
        <w:spacing w:line="360" w:lineRule="auto"/>
      </w:pPr>
      <w:proofErr w:type="spellStart"/>
      <w:r w:rsidRPr="00524A5F">
        <w:lastRenderedPageBreak/>
        <w:t>Facchini</w:t>
      </w:r>
      <w:proofErr w:type="spellEnd"/>
      <w:r w:rsidRPr="00524A5F">
        <w:t xml:space="preserve">, M. C., </w:t>
      </w:r>
      <w:proofErr w:type="spellStart"/>
      <w:r w:rsidRPr="00524A5F">
        <w:t>Decesari</w:t>
      </w:r>
      <w:proofErr w:type="spellEnd"/>
      <w:r w:rsidRPr="00524A5F">
        <w:t xml:space="preserve">, S., </w:t>
      </w:r>
      <w:proofErr w:type="spellStart"/>
      <w:r w:rsidRPr="00524A5F">
        <w:t>Mircea</w:t>
      </w:r>
      <w:proofErr w:type="spellEnd"/>
      <w:r w:rsidRPr="00524A5F">
        <w:t xml:space="preserve">, M., </w:t>
      </w:r>
      <w:proofErr w:type="spellStart"/>
      <w:r w:rsidRPr="00524A5F">
        <w:t>Fuzzi</w:t>
      </w:r>
      <w:proofErr w:type="spellEnd"/>
      <w:r w:rsidRPr="00524A5F">
        <w:t xml:space="preserve">, S. and </w:t>
      </w:r>
      <w:proofErr w:type="spellStart"/>
      <w:r w:rsidRPr="00524A5F">
        <w:t>Loglio</w:t>
      </w:r>
      <w:proofErr w:type="spellEnd"/>
      <w:r w:rsidRPr="00524A5F">
        <w:t xml:space="preserve">, G.: Surface tension of atmospheric wet aerosol and cloud/fog droplets in relation to their organic carbon content and chemical composition, Atmos. Environ., 34, 4853-4857, 2000. </w:t>
      </w:r>
    </w:p>
    <w:p w:rsidR="000074B1" w:rsidRPr="00524A5F" w:rsidRDefault="000074B1" w:rsidP="000074B1">
      <w:pPr>
        <w:pStyle w:val="NormalWeb"/>
        <w:spacing w:line="360" w:lineRule="auto"/>
      </w:pPr>
      <w:r>
        <w:t xml:space="preserve">Henning, S., </w:t>
      </w:r>
      <w:proofErr w:type="spellStart"/>
      <w:r>
        <w:t>Rosenø</w:t>
      </w:r>
      <w:r w:rsidRPr="00524A5F">
        <w:t>rn</w:t>
      </w:r>
      <w:proofErr w:type="spellEnd"/>
      <w:r w:rsidRPr="00524A5F">
        <w:t xml:space="preserve">, T., </w:t>
      </w:r>
      <w:proofErr w:type="spellStart"/>
      <w:r w:rsidRPr="00524A5F">
        <w:t>D'Anna</w:t>
      </w:r>
      <w:proofErr w:type="spellEnd"/>
      <w:r w:rsidRPr="00524A5F">
        <w:t xml:space="preserve">, B., Gola, A. A., </w:t>
      </w:r>
      <w:proofErr w:type="spellStart"/>
      <w:r w:rsidRPr="00524A5F">
        <w:t>Svenningsson</w:t>
      </w:r>
      <w:proofErr w:type="spellEnd"/>
      <w:r w:rsidRPr="00524A5F">
        <w:t xml:space="preserve">, B. and </w:t>
      </w:r>
      <w:proofErr w:type="spellStart"/>
      <w:r w:rsidRPr="00524A5F">
        <w:t>Bilde</w:t>
      </w:r>
      <w:proofErr w:type="spellEnd"/>
      <w:r w:rsidRPr="00524A5F">
        <w:t xml:space="preserve">, M.: Cloud droplet activation and surface tension of mixtures of slightly soluble </w:t>
      </w:r>
      <w:proofErr w:type="spellStart"/>
      <w:r w:rsidRPr="00524A5F">
        <w:t>organics</w:t>
      </w:r>
      <w:proofErr w:type="spellEnd"/>
      <w:r w:rsidRPr="00524A5F">
        <w:t xml:space="preserve"> and inorganic salt, Atmos. Chem. Phys., 5, 575-582, 2005. </w:t>
      </w:r>
    </w:p>
    <w:p w:rsidR="00C14232" w:rsidRDefault="000074B1" w:rsidP="000074B1">
      <w:pPr>
        <w:pStyle w:val="NormalWeb"/>
        <w:spacing w:line="360" w:lineRule="auto"/>
        <w:rPr>
          <w:ins w:id="241" w:author="Dabrina D Dutcher" w:date="2016-04-08T14:07:00Z"/>
        </w:rPr>
      </w:pPr>
      <w:r>
        <w:t xml:space="preserve">Huff </w:t>
      </w:r>
      <w:proofErr w:type="spellStart"/>
      <w:r>
        <w:t>Hartz</w:t>
      </w:r>
      <w:proofErr w:type="spellEnd"/>
      <w:r>
        <w:t xml:space="preserve">, K. E., </w:t>
      </w:r>
      <w:proofErr w:type="spellStart"/>
      <w:r>
        <w:t>Rosenø</w:t>
      </w:r>
      <w:r w:rsidRPr="00524A5F">
        <w:t>rn</w:t>
      </w:r>
      <w:proofErr w:type="spellEnd"/>
      <w:r w:rsidRPr="00524A5F">
        <w:t xml:space="preserve">, T., </w:t>
      </w:r>
      <w:proofErr w:type="spellStart"/>
      <w:r w:rsidRPr="00524A5F">
        <w:t>Ferchak</w:t>
      </w:r>
      <w:proofErr w:type="spellEnd"/>
      <w:r w:rsidRPr="00524A5F">
        <w:t xml:space="preserve">, S. R., Raymond, T. M., </w:t>
      </w:r>
      <w:proofErr w:type="spellStart"/>
      <w:r w:rsidRPr="00524A5F">
        <w:t>Bilde</w:t>
      </w:r>
      <w:proofErr w:type="spellEnd"/>
      <w:r w:rsidRPr="00524A5F">
        <w:t xml:space="preserve">, M., Donahue, N. M. and </w:t>
      </w:r>
      <w:proofErr w:type="spellStart"/>
      <w:r w:rsidRPr="00524A5F">
        <w:t>Pandis</w:t>
      </w:r>
      <w:proofErr w:type="spellEnd"/>
      <w:r w:rsidRPr="00524A5F">
        <w:t xml:space="preserve">, S. N.: Cloud condensation nuclei activation of </w:t>
      </w:r>
      <w:proofErr w:type="spellStart"/>
      <w:r w:rsidRPr="00524A5F">
        <w:t>monoterpene</w:t>
      </w:r>
      <w:proofErr w:type="spellEnd"/>
      <w:r w:rsidRPr="00524A5F">
        <w:t xml:space="preserve"> and </w:t>
      </w:r>
      <w:proofErr w:type="spellStart"/>
      <w:r w:rsidRPr="00524A5F">
        <w:t>sesquiterpene</w:t>
      </w:r>
      <w:proofErr w:type="spellEnd"/>
      <w:r w:rsidRPr="00524A5F">
        <w:t xml:space="preserve"> secondary organic aerosol, J. </w:t>
      </w:r>
      <w:proofErr w:type="spellStart"/>
      <w:r w:rsidRPr="00524A5F">
        <w:t>Geophys</w:t>
      </w:r>
      <w:proofErr w:type="spellEnd"/>
      <w:r w:rsidRPr="00524A5F">
        <w:t xml:space="preserve">. </w:t>
      </w:r>
      <w:proofErr w:type="gramStart"/>
      <w:r w:rsidRPr="00524A5F">
        <w:t>Res., 110, D14208, 2005.</w:t>
      </w:r>
      <w:proofErr w:type="gramEnd"/>
      <w:r w:rsidRPr="00524A5F">
        <w:t xml:space="preserve"> </w:t>
      </w:r>
    </w:p>
    <w:p w:rsidR="00C14232" w:rsidRPr="00524A5F" w:rsidRDefault="00C14232" w:rsidP="000074B1">
      <w:pPr>
        <w:pStyle w:val="NormalWeb"/>
        <w:spacing w:line="360" w:lineRule="auto"/>
      </w:pPr>
      <w:ins w:id="242" w:author="Dabrina D Dutcher" w:date="2016-04-08T14:07:00Z">
        <w:r>
          <w:t xml:space="preserve">Jang, M. and </w:t>
        </w:r>
        <w:proofErr w:type="spellStart"/>
        <w:r>
          <w:t>Kamens</w:t>
        </w:r>
        <w:proofErr w:type="spellEnd"/>
        <w:r>
          <w:t>, R. M.: Newly characterized products and composition of secondary aerosols from reaction of a-</w:t>
        </w:r>
        <w:proofErr w:type="spellStart"/>
        <w:r>
          <w:t>pinene</w:t>
        </w:r>
        <w:proofErr w:type="spellEnd"/>
        <w:r>
          <w:t xml:space="preserve"> with ozone, Atmos. Environ., 33, 459–474, 1999.</w:t>
        </w:r>
      </w:ins>
    </w:p>
    <w:p w:rsidR="000074B1" w:rsidRPr="00524A5F" w:rsidRDefault="000074B1" w:rsidP="000074B1">
      <w:pPr>
        <w:pStyle w:val="NormalWeb"/>
        <w:spacing w:line="360" w:lineRule="auto"/>
      </w:pPr>
      <w:r>
        <w:t xml:space="preserve">King, S. M., </w:t>
      </w:r>
      <w:proofErr w:type="spellStart"/>
      <w:r>
        <w:t>Rosenø</w:t>
      </w:r>
      <w:r w:rsidRPr="00524A5F">
        <w:t>rn</w:t>
      </w:r>
      <w:proofErr w:type="spellEnd"/>
      <w:r w:rsidRPr="00524A5F">
        <w:t xml:space="preserve">, T., Shilling, J. E., Chen, Q. and Martin, S. T.: Increased cloud activation potential of secondary organic aerosol for atmospheric mass loadings, Atmos. Chem. Phys., 9, 2959-2972, 2009. </w:t>
      </w:r>
    </w:p>
    <w:p w:rsidR="000074B1" w:rsidRDefault="000074B1" w:rsidP="000074B1">
      <w:pPr>
        <w:pStyle w:val="NormalWeb"/>
        <w:spacing w:line="360" w:lineRule="auto"/>
      </w:pPr>
      <w:proofErr w:type="gramStart"/>
      <w:r>
        <w:t>Kiss,</w:t>
      </w:r>
      <w:proofErr w:type="gramEnd"/>
      <w:r>
        <w:t xml:space="preserve"> G., </w:t>
      </w:r>
      <w:proofErr w:type="spellStart"/>
      <w:r>
        <w:t>Tombá</w:t>
      </w:r>
      <w:r w:rsidRPr="00524A5F">
        <w:t>cz</w:t>
      </w:r>
      <w:proofErr w:type="spellEnd"/>
      <w:r w:rsidRPr="00524A5F">
        <w:t xml:space="preserve">, E. and Hansson, H.: Surface Tension Effects of </w:t>
      </w:r>
      <w:proofErr w:type="spellStart"/>
      <w:r w:rsidRPr="00524A5F">
        <w:t>Humic</w:t>
      </w:r>
      <w:proofErr w:type="spellEnd"/>
      <w:r w:rsidRPr="00524A5F">
        <w:t xml:space="preserve">-Like Substances in the Aqueous Extract of Tropospheric Fine Aerosol, J. Atmos. Chem., 50, 279-294, 2005. </w:t>
      </w:r>
    </w:p>
    <w:p w:rsidR="0005343D" w:rsidRPr="00524A5F" w:rsidRDefault="0005343D" w:rsidP="000074B1">
      <w:pPr>
        <w:pStyle w:val="NormalWeb"/>
        <w:spacing w:line="360" w:lineRule="auto"/>
      </w:pPr>
      <w:proofErr w:type="spellStart"/>
      <w:r>
        <w:t>Köhler</w:t>
      </w:r>
      <w:proofErr w:type="spellEnd"/>
      <w:r>
        <w:t>, H.: The nucleus in and the growth of hygroscopic droplets, Transactions of the Faraday Society, 32(2), 1152-1161, 1936.</w:t>
      </w:r>
    </w:p>
    <w:p w:rsidR="000074B1" w:rsidRPr="00524A5F" w:rsidRDefault="000074B1" w:rsidP="000074B1">
      <w:pPr>
        <w:pStyle w:val="NormalWeb"/>
        <w:spacing w:line="360" w:lineRule="auto"/>
      </w:pPr>
      <w:proofErr w:type="spellStart"/>
      <w:r w:rsidRPr="00524A5F">
        <w:t>Laaksonen</w:t>
      </w:r>
      <w:proofErr w:type="spellEnd"/>
      <w:r w:rsidRPr="00524A5F">
        <w:t xml:space="preserve">, A. and McGraw, R.: Thermodynamics, gas-liquid nucleation, and size-dependent surface tension, </w:t>
      </w:r>
      <w:proofErr w:type="spellStart"/>
      <w:r w:rsidRPr="00524A5F">
        <w:t>Europhys</w:t>
      </w:r>
      <w:proofErr w:type="spellEnd"/>
      <w:r w:rsidRPr="00524A5F">
        <w:t xml:space="preserve">. </w:t>
      </w:r>
      <w:proofErr w:type="spellStart"/>
      <w:proofErr w:type="gramStart"/>
      <w:r w:rsidRPr="00524A5F">
        <w:t>Lett</w:t>
      </w:r>
      <w:proofErr w:type="spellEnd"/>
      <w:r w:rsidRPr="00524A5F">
        <w:t>.,</w:t>
      </w:r>
      <w:proofErr w:type="gramEnd"/>
      <w:r w:rsidRPr="00524A5F">
        <w:t xml:space="preserve"> 35, 367-372, 1996. </w:t>
      </w:r>
    </w:p>
    <w:p w:rsidR="000074B1" w:rsidRPr="00524A5F" w:rsidRDefault="000074B1" w:rsidP="000074B1">
      <w:pPr>
        <w:pStyle w:val="NormalWeb"/>
        <w:spacing w:line="360" w:lineRule="auto"/>
      </w:pPr>
      <w:proofErr w:type="spellStart"/>
      <w:r>
        <w:t>Moldanova</w:t>
      </w:r>
      <w:proofErr w:type="spellEnd"/>
      <w:r>
        <w:t xml:space="preserve">, J. and </w:t>
      </w:r>
      <w:proofErr w:type="spellStart"/>
      <w:r>
        <w:t>Ljungströ</w:t>
      </w:r>
      <w:r w:rsidRPr="00524A5F">
        <w:t>m</w:t>
      </w:r>
      <w:proofErr w:type="spellEnd"/>
      <w:r w:rsidRPr="00524A5F">
        <w:t xml:space="preserve">, E.: Modelling of Particle Formation </w:t>
      </w:r>
      <w:proofErr w:type="gramStart"/>
      <w:r w:rsidRPr="00524A5F">
        <w:t>From</w:t>
      </w:r>
      <w:proofErr w:type="gramEnd"/>
      <w:r w:rsidRPr="00524A5F">
        <w:t xml:space="preserve"> NO3 Oxidation of Selected </w:t>
      </w:r>
      <w:proofErr w:type="spellStart"/>
      <w:r w:rsidRPr="00524A5F">
        <w:t>Monoterpenes</w:t>
      </w:r>
      <w:proofErr w:type="spellEnd"/>
      <w:r w:rsidRPr="00524A5F">
        <w:t xml:space="preserve">, J. Aerosol Sci., 31, 1317-1333, 2000. </w:t>
      </w:r>
    </w:p>
    <w:p w:rsidR="00341687" w:rsidRPr="00341687" w:rsidRDefault="00341687" w:rsidP="000074B1">
      <w:pPr>
        <w:pStyle w:val="NormalWeb"/>
        <w:spacing w:line="360" w:lineRule="auto"/>
      </w:pPr>
      <w:r w:rsidRPr="00341687">
        <w:rPr>
          <w:color w:val="000000"/>
        </w:rPr>
        <w:t xml:space="preserve">Moore, R. H., </w:t>
      </w:r>
      <w:proofErr w:type="spellStart"/>
      <w:r w:rsidRPr="00341687">
        <w:rPr>
          <w:color w:val="000000"/>
        </w:rPr>
        <w:t>Ingall</w:t>
      </w:r>
      <w:proofErr w:type="spellEnd"/>
      <w:r w:rsidRPr="00341687">
        <w:rPr>
          <w:color w:val="000000"/>
        </w:rPr>
        <w:t xml:space="preserve">, E. D., </w:t>
      </w:r>
      <w:proofErr w:type="spellStart"/>
      <w:r w:rsidRPr="00341687">
        <w:rPr>
          <w:color w:val="000000"/>
        </w:rPr>
        <w:t>Sorooshian</w:t>
      </w:r>
      <w:proofErr w:type="spellEnd"/>
      <w:r w:rsidRPr="00341687">
        <w:rPr>
          <w:color w:val="000000"/>
        </w:rPr>
        <w:t xml:space="preserve">, A. and </w:t>
      </w:r>
      <w:proofErr w:type="spellStart"/>
      <w:r w:rsidRPr="00341687">
        <w:rPr>
          <w:color w:val="000000"/>
        </w:rPr>
        <w:t>Nenes</w:t>
      </w:r>
      <w:proofErr w:type="spellEnd"/>
      <w:r w:rsidRPr="00341687">
        <w:rPr>
          <w:color w:val="000000"/>
        </w:rPr>
        <w:t xml:space="preserve">, A.: Molar mass, surface tension, and droplet growth kinetics of marine organics from measurements of CCN activity, </w:t>
      </w:r>
      <w:proofErr w:type="spellStart"/>
      <w:r w:rsidRPr="00341687">
        <w:rPr>
          <w:color w:val="000000"/>
        </w:rPr>
        <w:t>Geophys</w:t>
      </w:r>
      <w:proofErr w:type="spellEnd"/>
      <w:r w:rsidRPr="00341687">
        <w:rPr>
          <w:color w:val="000000"/>
        </w:rPr>
        <w:t xml:space="preserve">. Res. </w:t>
      </w:r>
      <w:proofErr w:type="spellStart"/>
      <w:r w:rsidRPr="00341687">
        <w:rPr>
          <w:color w:val="000000"/>
        </w:rPr>
        <w:t>Lett</w:t>
      </w:r>
      <w:proofErr w:type="spellEnd"/>
      <w:r w:rsidRPr="00341687">
        <w:rPr>
          <w:color w:val="000000"/>
        </w:rPr>
        <w:t>., 35, 2008.</w:t>
      </w:r>
      <w:r w:rsidRPr="00341687">
        <w:t xml:space="preserve"> </w:t>
      </w:r>
    </w:p>
    <w:p w:rsidR="000074B1" w:rsidRPr="00524A5F" w:rsidRDefault="000074B1" w:rsidP="000074B1">
      <w:pPr>
        <w:pStyle w:val="NormalWeb"/>
        <w:spacing w:line="360" w:lineRule="auto"/>
      </w:pPr>
      <w:proofErr w:type="spellStart"/>
      <w:r w:rsidRPr="00524A5F">
        <w:lastRenderedPageBreak/>
        <w:t>Petters</w:t>
      </w:r>
      <w:proofErr w:type="spellEnd"/>
      <w:r w:rsidRPr="00524A5F">
        <w:t xml:space="preserve">, M. D. and </w:t>
      </w:r>
      <w:proofErr w:type="spellStart"/>
      <w:r w:rsidRPr="00524A5F">
        <w:t>Kreidenweis</w:t>
      </w:r>
      <w:proofErr w:type="spellEnd"/>
      <w:r w:rsidRPr="00524A5F">
        <w:t>, S. M.: A single parameter representation of hygroscopic growth and cloud condensation nucleus activity, Atmos. Ch</w:t>
      </w:r>
      <w:r>
        <w:t xml:space="preserve">em. Phys., 7, 1961-1971, 2007. </w:t>
      </w:r>
    </w:p>
    <w:p w:rsidR="000074B1" w:rsidRDefault="000074B1" w:rsidP="000074B1">
      <w:pPr>
        <w:pStyle w:val="NormalWeb"/>
        <w:spacing w:line="360" w:lineRule="auto"/>
      </w:pPr>
      <w:proofErr w:type="spellStart"/>
      <w:r w:rsidRPr="00524A5F">
        <w:t>Petters</w:t>
      </w:r>
      <w:proofErr w:type="spellEnd"/>
      <w:r w:rsidRPr="00524A5F">
        <w:t xml:space="preserve">, M. D., </w:t>
      </w:r>
      <w:proofErr w:type="spellStart"/>
      <w:r w:rsidRPr="00524A5F">
        <w:t>Wex</w:t>
      </w:r>
      <w:proofErr w:type="spellEnd"/>
      <w:r w:rsidRPr="00524A5F">
        <w:t xml:space="preserve">, H., </w:t>
      </w:r>
      <w:proofErr w:type="spellStart"/>
      <w:r w:rsidRPr="00524A5F">
        <w:t>Carrico</w:t>
      </w:r>
      <w:proofErr w:type="spellEnd"/>
      <w:r w:rsidRPr="00524A5F">
        <w:t xml:space="preserve">, C. M., </w:t>
      </w:r>
      <w:proofErr w:type="spellStart"/>
      <w:r w:rsidRPr="00524A5F">
        <w:t>Hallbauer</w:t>
      </w:r>
      <w:proofErr w:type="spellEnd"/>
      <w:r w:rsidRPr="00524A5F">
        <w:t xml:space="preserve">, E., </w:t>
      </w:r>
      <w:proofErr w:type="spellStart"/>
      <w:r w:rsidRPr="00524A5F">
        <w:t>Massling</w:t>
      </w:r>
      <w:proofErr w:type="spellEnd"/>
      <w:r w:rsidRPr="00524A5F">
        <w:t xml:space="preserve">, A., </w:t>
      </w:r>
      <w:proofErr w:type="spellStart"/>
      <w:r w:rsidRPr="00524A5F">
        <w:t>McMeeking</w:t>
      </w:r>
      <w:proofErr w:type="spellEnd"/>
      <w:r w:rsidRPr="00524A5F">
        <w:t xml:space="preserve">, G. R., </w:t>
      </w:r>
      <w:proofErr w:type="spellStart"/>
      <w:r w:rsidRPr="00524A5F">
        <w:t>Poulain</w:t>
      </w:r>
      <w:proofErr w:type="spellEnd"/>
      <w:r w:rsidRPr="00524A5F">
        <w:t xml:space="preserve">, L., Wu, Z., </w:t>
      </w:r>
      <w:proofErr w:type="spellStart"/>
      <w:r w:rsidRPr="00524A5F">
        <w:t>Kreidenweis</w:t>
      </w:r>
      <w:proofErr w:type="spellEnd"/>
      <w:r w:rsidRPr="00524A5F">
        <w:t xml:space="preserve">, S. M. and </w:t>
      </w:r>
      <w:proofErr w:type="spellStart"/>
      <w:r w:rsidRPr="00524A5F">
        <w:t>Stratmann</w:t>
      </w:r>
      <w:proofErr w:type="spellEnd"/>
      <w:r w:rsidRPr="00524A5F">
        <w:t>, F.: Towards closing the gap between hygroscopic growth and activation for secondary organic aerosol- Part 2: Theoretical approaches, Atmos. Ch</w:t>
      </w:r>
      <w:r>
        <w:t xml:space="preserve">em. Phys., 9, 3999-4009, 2009. </w:t>
      </w:r>
    </w:p>
    <w:p w:rsidR="000074B1" w:rsidRPr="00524A5F" w:rsidRDefault="000074B1" w:rsidP="000074B1">
      <w:pPr>
        <w:pStyle w:val="NormalWeb"/>
        <w:spacing w:line="360" w:lineRule="auto"/>
      </w:pPr>
      <w:proofErr w:type="spellStart"/>
      <w:r w:rsidRPr="00524A5F">
        <w:t>Prenni</w:t>
      </w:r>
      <w:proofErr w:type="spellEnd"/>
      <w:r w:rsidRPr="00524A5F">
        <w:t xml:space="preserve">, A. J., </w:t>
      </w:r>
      <w:proofErr w:type="spellStart"/>
      <w:r w:rsidRPr="00524A5F">
        <w:t>Petters</w:t>
      </w:r>
      <w:proofErr w:type="spellEnd"/>
      <w:r w:rsidRPr="00524A5F">
        <w:t xml:space="preserve">, M. D., </w:t>
      </w:r>
      <w:proofErr w:type="spellStart"/>
      <w:r w:rsidRPr="00524A5F">
        <w:t>Kreidenweis</w:t>
      </w:r>
      <w:proofErr w:type="spellEnd"/>
      <w:r w:rsidRPr="00524A5F">
        <w:t xml:space="preserve">, S. M., </w:t>
      </w:r>
      <w:proofErr w:type="spellStart"/>
      <w:r w:rsidRPr="00524A5F">
        <w:t>DeMott</w:t>
      </w:r>
      <w:proofErr w:type="spellEnd"/>
      <w:r w:rsidRPr="00524A5F">
        <w:t xml:space="preserve">, P. J. and </w:t>
      </w:r>
      <w:proofErr w:type="spellStart"/>
      <w:r w:rsidRPr="00524A5F">
        <w:t>Ziemann</w:t>
      </w:r>
      <w:proofErr w:type="spellEnd"/>
      <w:r w:rsidRPr="00524A5F">
        <w:t xml:space="preserve">, P. J.: Cloud droplet activation of secondary organic aerosol, J. </w:t>
      </w:r>
      <w:proofErr w:type="spellStart"/>
      <w:r w:rsidRPr="00524A5F">
        <w:t>Geophys</w:t>
      </w:r>
      <w:proofErr w:type="spellEnd"/>
      <w:r w:rsidRPr="00524A5F">
        <w:t xml:space="preserve">. </w:t>
      </w:r>
      <w:proofErr w:type="gramStart"/>
      <w:r w:rsidRPr="00524A5F">
        <w:t>Res., 112, D10223, 2007.</w:t>
      </w:r>
      <w:proofErr w:type="gramEnd"/>
      <w:r w:rsidRPr="00524A5F">
        <w:t xml:space="preserve"> </w:t>
      </w:r>
    </w:p>
    <w:p w:rsidR="000074B1" w:rsidRPr="00524A5F" w:rsidRDefault="000074B1" w:rsidP="000074B1">
      <w:pPr>
        <w:pStyle w:val="NormalWeb"/>
        <w:spacing w:line="360" w:lineRule="auto"/>
      </w:pPr>
      <w:r w:rsidRPr="00524A5F">
        <w:t xml:space="preserve">Raymond, T. M. and </w:t>
      </w:r>
      <w:proofErr w:type="spellStart"/>
      <w:r w:rsidRPr="00524A5F">
        <w:t>Pandis</w:t>
      </w:r>
      <w:proofErr w:type="spellEnd"/>
      <w:r w:rsidRPr="00524A5F">
        <w:t xml:space="preserve">, S. N.: Cloud activation of single-component organic aerosol particles, J. </w:t>
      </w:r>
      <w:proofErr w:type="spellStart"/>
      <w:r w:rsidRPr="00524A5F">
        <w:t>Geophys</w:t>
      </w:r>
      <w:proofErr w:type="spellEnd"/>
      <w:r w:rsidRPr="00524A5F">
        <w:t xml:space="preserve">. </w:t>
      </w:r>
      <w:proofErr w:type="gramStart"/>
      <w:r w:rsidRPr="00524A5F">
        <w:t>Res., 107, 4787-4794, 2002.</w:t>
      </w:r>
      <w:proofErr w:type="gramEnd"/>
      <w:r w:rsidRPr="00524A5F">
        <w:t xml:space="preserve"> </w:t>
      </w:r>
    </w:p>
    <w:p w:rsidR="000074B1" w:rsidRPr="00524A5F" w:rsidRDefault="000074B1" w:rsidP="000074B1">
      <w:pPr>
        <w:pStyle w:val="NormalWeb"/>
        <w:spacing w:line="360" w:lineRule="auto"/>
      </w:pPr>
      <w:proofErr w:type="spellStart"/>
      <w:r w:rsidRPr="00524A5F">
        <w:t>Schmelzer</w:t>
      </w:r>
      <w:proofErr w:type="spellEnd"/>
      <w:r w:rsidRPr="00524A5F">
        <w:t xml:space="preserve">, J. W. P., </w:t>
      </w:r>
      <w:proofErr w:type="spellStart"/>
      <w:r w:rsidRPr="00524A5F">
        <w:t>Gutzow</w:t>
      </w:r>
      <w:proofErr w:type="spellEnd"/>
      <w:r w:rsidRPr="00524A5F">
        <w:t xml:space="preserve">, I. and </w:t>
      </w:r>
      <w:proofErr w:type="spellStart"/>
      <w:r w:rsidRPr="00524A5F">
        <w:t>Schmelzer</w:t>
      </w:r>
      <w:proofErr w:type="spellEnd"/>
      <w:r>
        <w:t xml:space="preserve"> Jr.</w:t>
      </w:r>
      <w:r w:rsidRPr="00524A5F">
        <w:t xml:space="preserve">, J.: Curvature-Dependent Surface Tension and Nucleation Theory, J. Colloid </w:t>
      </w:r>
      <w:proofErr w:type="spellStart"/>
      <w:r w:rsidRPr="00524A5F">
        <w:t>Interf</w:t>
      </w:r>
      <w:proofErr w:type="spellEnd"/>
      <w:r w:rsidRPr="00524A5F">
        <w:t xml:space="preserve">. </w:t>
      </w:r>
      <w:proofErr w:type="gramStart"/>
      <w:r w:rsidRPr="00524A5F">
        <w:t>Sci., 178, 657-665, 1996.</w:t>
      </w:r>
      <w:proofErr w:type="gramEnd"/>
      <w:r w:rsidRPr="00524A5F">
        <w:t xml:space="preserve"> </w:t>
      </w:r>
    </w:p>
    <w:p w:rsidR="000074B1" w:rsidRDefault="000074B1" w:rsidP="00435B50">
      <w:pPr>
        <w:pStyle w:val="NormalWeb"/>
        <w:spacing w:line="360" w:lineRule="auto"/>
      </w:pPr>
      <w:proofErr w:type="spellStart"/>
      <w:r w:rsidRPr="00524A5F">
        <w:t>Schwier</w:t>
      </w:r>
      <w:proofErr w:type="spellEnd"/>
      <w:r w:rsidRPr="00524A5F">
        <w:t xml:space="preserve">, A. N., </w:t>
      </w:r>
      <w:proofErr w:type="spellStart"/>
      <w:r w:rsidRPr="00524A5F">
        <w:t>Viglione</w:t>
      </w:r>
      <w:proofErr w:type="spellEnd"/>
      <w:r w:rsidRPr="00524A5F">
        <w:t xml:space="preserve">, G. A., Li, Z. and McNeill, V. F.: Modeling the surface tension of complex, reactive organic-inorganic mixtures, Atmos. Chem. Phys. Discuss., 13, 549-580, 2013. </w:t>
      </w:r>
    </w:p>
    <w:p w:rsidR="00435B50" w:rsidRPr="00524A5F" w:rsidRDefault="001C0C68" w:rsidP="00435B50">
      <w:pPr>
        <w:pStyle w:val="NormalWeb"/>
        <w:spacing w:line="360" w:lineRule="auto"/>
      </w:pPr>
      <w:proofErr w:type="spellStart"/>
      <w:r>
        <w:t>Serry</w:t>
      </w:r>
      <w:proofErr w:type="spellEnd"/>
      <w:r>
        <w:t xml:space="preserve">, F. M.: </w:t>
      </w:r>
      <w:r w:rsidR="00435B50">
        <w:t>Improving the Accu</w:t>
      </w:r>
      <w:r>
        <w:t xml:space="preserve">racy of AFM Force Measurements: </w:t>
      </w:r>
      <w:r w:rsidR="00435B50">
        <w:t xml:space="preserve">The Thermal Tune Solution to the Cantilever Spring Constant Problem, 2010. </w:t>
      </w:r>
    </w:p>
    <w:p w:rsidR="000074B1" w:rsidRPr="00524A5F" w:rsidRDefault="000074B1" w:rsidP="000074B1">
      <w:pPr>
        <w:pStyle w:val="NormalWeb"/>
        <w:spacing w:line="360" w:lineRule="auto"/>
      </w:pPr>
      <w:r w:rsidRPr="00524A5F">
        <w:t xml:space="preserve">Uddin, M. H., Tan, S. Y. and </w:t>
      </w:r>
      <w:proofErr w:type="spellStart"/>
      <w:r w:rsidRPr="00524A5F">
        <w:t>Dagastine</w:t>
      </w:r>
      <w:proofErr w:type="spellEnd"/>
      <w:r w:rsidRPr="00524A5F">
        <w:t xml:space="preserve">, R. R.: Novel Characterization of </w:t>
      </w:r>
      <w:proofErr w:type="spellStart"/>
      <w:r w:rsidRPr="00524A5F">
        <w:t>Microdrops</w:t>
      </w:r>
      <w:proofErr w:type="spellEnd"/>
      <w:r w:rsidRPr="00524A5F">
        <w:t xml:space="preserve"> and Microbubbles in Emulsions and Foams Using Atomic Force Microscopy, Langmuir, 27, 2536-2544, 2011. </w:t>
      </w:r>
    </w:p>
    <w:p w:rsidR="000074B1" w:rsidRPr="00524A5F" w:rsidRDefault="000074B1" w:rsidP="000074B1">
      <w:pPr>
        <w:pStyle w:val="NormalWeb"/>
        <w:spacing w:line="360" w:lineRule="auto"/>
      </w:pPr>
      <w:proofErr w:type="spellStart"/>
      <w:r w:rsidRPr="00524A5F">
        <w:t>Wex</w:t>
      </w:r>
      <w:proofErr w:type="spellEnd"/>
      <w:r w:rsidRPr="00524A5F">
        <w:t xml:space="preserve">, H., </w:t>
      </w:r>
      <w:proofErr w:type="spellStart"/>
      <w:r w:rsidRPr="00524A5F">
        <w:t>Petters</w:t>
      </w:r>
      <w:proofErr w:type="spellEnd"/>
      <w:r w:rsidRPr="00524A5F">
        <w:t xml:space="preserve">, M. D., </w:t>
      </w:r>
      <w:proofErr w:type="spellStart"/>
      <w:r w:rsidRPr="00524A5F">
        <w:t>Carrico</w:t>
      </w:r>
      <w:proofErr w:type="spellEnd"/>
      <w:r w:rsidRPr="00524A5F">
        <w:t xml:space="preserve">, C. M., </w:t>
      </w:r>
      <w:proofErr w:type="spellStart"/>
      <w:r w:rsidRPr="00524A5F">
        <w:t>Hallbauer</w:t>
      </w:r>
      <w:proofErr w:type="spellEnd"/>
      <w:r w:rsidRPr="00524A5F">
        <w:t xml:space="preserve">, E., </w:t>
      </w:r>
      <w:proofErr w:type="spellStart"/>
      <w:r w:rsidRPr="00524A5F">
        <w:t>Massling</w:t>
      </w:r>
      <w:proofErr w:type="spellEnd"/>
      <w:r w:rsidRPr="00524A5F">
        <w:t xml:space="preserve">, A., </w:t>
      </w:r>
      <w:proofErr w:type="spellStart"/>
      <w:r w:rsidRPr="00524A5F">
        <w:t>McMeeking</w:t>
      </w:r>
      <w:proofErr w:type="spellEnd"/>
      <w:r w:rsidRPr="00524A5F">
        <w:t xml:space="preserve">, G. R., </w:t>
      </w:r>
      <w:proofErr w:type="spellStart"/>
      <w:r w:rsidRPr="00524A5F">
        <w:t>Poulain</w:t>
      </w:r>
      <w:proofErr w:type="spellEnd"/>
      <w:r w:rsidRPr="00524A5F">
        <w:t xml:space="preserve">, L., Wu, Z., </w:t>
      </w:r>
      <w:proofErr w:type="spellStart"/>
      <w:r w:rsidRPr="00524A5F">
        <w:t>Kreidenweis</w:t>
      </w:r>
      <w:proofErr w:type="spellEnd"/>
      <w:r w:rsidRPr="00524A5F">
        <w:t xml:space="preserve">, S. M. and </w:t>
      </w:r>
      <w:proofErr w:type="spellStart"/>
      <w:r w:rsidRPr="00524A5F">
        <w:t>Stratmann</w:t>
      </w:r>
      <w:proofErr w:type="spellEnd"/>
      <w:r w:rsidRPr="00524A5F">
        <w:t xml:space="preserve">, F.: Towards closing the gap between hygroscopic growth and activation for secondary organic aerosol: Part 1- Evidence from measurements, Atmos. Chem. Phys., 9, 3987-3997, 2009. </w:t>
      </w:r>
    </w:p>
    <w:p w:rsidR="000074B1" w:rsidRDefault="000074B1" w:rsidP="000074B1">
      <w:pPr>
        <w:pStyle w:val="NormalWeb"/>
        <w:spacing w:line="360" w:lineRule="auto"/>
      </w:pPr>
      <w:proofErr w:type="spellStart"/>
      <w:r w:rsidRPr="00524A5F">
        <w:t>Yazdanpanah</w:t>
      </w:r>
      <w:proofErr w:type="spellEnd"/>
      <w:r w:rsidRPr="00524A5F">
        <w:t xml:space="preserve">, M. M., </w:t>
      </w:r>
      <w:proofErr w:type="spellStart"/>
      <w:r w:rsidRPr="00524A5F">
        <w:t>Hosseini</w:t>
      </w:r>
      <w:proofErr w:type="spellEnd"/>
      <w:r w:rsidRPr="00524A5F">
        <w:t xml:space="preserve">, M., </w:t>
      </w:r>
      <w:proofErr w:type="spellStart"/>
      <w:r w:rsidRPr="00524A5F">
        <w:t>Pabba</w:t>
      </w:r>
      <w:proofErr w:type="spellEnd"/>
      <w:r w:rsidRPr="00524A5F">
        <w:t xml:space="preserve">, S., Berry, S. M., </w:t>
      </w:r>
      <w:proofErr w:type="spellStart"/>
      <w:r w:rsidRPr="00524A5F">
        <w:t>Dobrokhotov</w:t>
      </w:r>
      <w:proofErr w:type="spellEnd"/>
      <w:r w:rsidRPr="00524A5F">
        <w:t xml:space="preserve">, V. V., </w:t>
      </w:r>
      <w:proofErr w:type="spellStart"/>
      <w:r w:rsidRPr="00524A5F">
        <w:t>Safir</w:t>
      </w:r>
      <w:proofErr w:type="spellEnd"/>
      <w:r w:rsidRPr="00524A5F">
        <w:t xml:space="preserve">, A., </w:t>
      </w:r>
      <w:proofErr w:type="spellStart"/>
      <w:r w:rsidRPr="00524A5F">
        <w:t>Keynton</w:t>
      </w:r>
      <w:proofErr w:type="spellEnd"/>
      <w:r w:rsidRPr="00524A5F">
        <w:t>, R. S. and Cohn, R. W.: Micro-</w:t>
      </w:r>
      <w:proofErr w:type="spellStart"/>
      <w:r w:rsidRPr="00524A5F">
        <w:t>Wilhelmy</w:t>
      </w:r>
      <w:proofErr w:type="spellEnd"/>
      <w:r w:rsidRPr="00524A5F">
        <w:t xml:space="preserve"> and Related Liquid Property </w:t>
      </w:r>
      <w:r w:rsidRPr="00524A5F">
        <w:lastRenderedPageBreak/>
        <w:t xml:space="preserve">Measurements Using Constant-Diameter </w:t>
      </w:r>
      <w:proofErr w:type="spellStart"/>
      <w:r w:rsidRPr="00524A5F">
        <w:t>Nanoneedle</w:t>
      </w:r>
      <w:proofErr w:type="spellEnd"/>
      <w:r w:rsidRPr="00524A5F">
        <w:t xml:space="preserve">-Tipped Atomic Force Microscope Probes, Langmuir, 24, 13753-13764, 2008. </w:t>
      </w:r>
    </w:p>
    <w:p w:rsidR="008A63EB" w:rsidRDefault="00A27A6A">
      <w:pPr>
        <w:rPr>
          <w:ins w:id="243" w:author="Dabrina D Dutcher" w:date="2016-05-09T14:35:00Z"/>
          <w:rFonts w:ascii="Arial" w:hAnsi="Arial" w:cs="Arial"/>
          <w:color w:val="222222"/>
          <w:sz w:val="20"/>
          <w:shd w:val="clear" w:color="auto" w:fill="FFFFFF"/>
        </w:rPr>
      </w:pPr>
      <w:ins w:id="244" w:author="Dabrina D Dutcher" w:date="2016-04-08T13:42:00Z">
        <w:r>
          <w:rPr>
            <w:rFonts w:ascii="Arial" w:hAnsi="Arial" w:cs="Arial"/>
            <w:color w:val="222222"/>
            <w:sz w:val="20"/>
            <w:shd w:val="clear" w:color="auto" w:fill="FFFFFF"/>
          </w:rPr>
          <w:t xml:space="preserve">Yu, J., Cocker III, D.R., Griffin, R.J., </w:t>
        </w:r>
        <w:r w:rsidR="009912E7">
          <w:rPr>
            <w:rFonts w:ascii="Arial" w:hAnsi="Arial" w:cs="Arial"/>
            <w:color w:val="222222"/>
            <w:sz w:val="20"/>
            <w:shd w:val="clear" w:color="auto" w:fill="FFFFFF"/>
          </w:rPr>
          <w:t>Flagan, R.C. and Seinfeld, J.H</w:t>
        </w:r>
      </w:ins>
      <w:ins w:id="245" w:author="Dabrina D Dutcher" w:date="2016-04-08T13:46:00Z">
        <w:r w:rsidR="009912E7">
          <w:rPr>
            <w:rFonts w:ascii="Arial" w:hAnsi="Arial" w:cs="Arial"/>
            <w:color w:val="222222"/>
            <w:sz w:val="20"/>
            <w:shd w:val="clear" w:color="auto" w:fill="FFFFFF"/>
          </w:rPr>
          <w:t>.:</w:t>
        </w:r>
      </w:ins>
      <w:ins w:id="246" w:author="Dabrina D Dutcher" w:date="2016-04-08T13:42:00Z">
        <w:r>
          <w:rPr>
            <w:rFonts w:ascii="Arial" w:hAnsi="Arial" w:cs="Arial"/>
            <w:color w:val="222222"/>
            <w:sz w:val="20"/>
            <w:shd w:val="clear" w:color="auto" w:fill="FFFFFF"/>
          </w:rPr>
          <w:t xml:space="preserve"> Gas-phase ozone oxidation of monoterpenes: Gaseous and particulate products</w:t>
        </w:r>
      </w:ins>
      <w:ins w:id="247" w:author="Dabrina D Dutcher" w:date="2016-04-08T13:45:00Z">
        <w:r w:rsidR="009912E7">
          <w:rPr>
            <w:rFonts w:ascii="Arial" w:hAnsi="Arial" w:cs="Arial"/>
            <w:color w:val="222222"/>
            <w:sz w:val="20"/>
            <w:shd w:val="clear" w:color="auto" w:fill="FFFFFF"/>
          </w:rPr>
          <w:t>,</w:t>
        </w:r>
      </w:ins>
      <w:ins w:id="248" w:author="Dabrina D Dutcher" w:date="2016-04-08T13:42:00Z">
        <w:r>
          <w:rPr>
            <w:rFonts w:ascii="Arial" w:hAnsi="Arial" w:cs="Arial"/>
            <w:color w:val="222222"/>
            <w:sz w:val="20"/>
            <w:shd w:val="clear" w:color="auto" w:fill="FFFFFF"/>
          </w:rPr>
          <w:t>.</w:t>
        </w:r>
        <w:r>
          <w:rPr>
            <w:rStyle w:val="apple-converted-space"/>
            <w:rFonts w:ascii="Arial" w:hAnsi="Arial" w:cs="Arial"/>
            <w:color w:val="222222"/>
            <w:sz w:val="20"/>
            <w:shd w:val="clear" w:color="auto" w:fill="FFFFFF"/>
          </w:rPr>
          <w:t> </w:t>
        </w:r>
        <w:r w:rsidR="009912E7" w:rsidRPr="009912E7">
          <w:rPr>
            <w:rFonts w:ascii="Arial" w:hAnsi="Arial" w:cs="Arial"/>
            <w:iCs/>
            <w:color w:val="222222"/>
            <w:sz w:val="20"/>
            <w:shd w:val="clear" w:color="auto" w:fill="FFFFFF"/>
          </w:rPr>
          <w:t>J Atmos</w:t>
        </w:r>
        <w:r w:rsidRPr="009912E7">
          <w:rPr>
            <w:rFonts w:ascii="Arial" w:hAnsi="Arial" w:cs="Arial"/>
            <w:iCs/>
            <w:color w:val="222222"/>
            <w:sz w:val="20"/>
            <w:shd w:val="clear" w:color="auto" w:fill="FFFFFF"/>
            <w:rPrChange w:id="249" w:author="Dabrina D Dutcher" w:date="2016-04-08T13:43:00Z">
              <w:rPr>
                <w:rFonts w:ascii="Arial" w:hAnsi="Arial" w:cs="Arial"/>
                <w:i/>
                <w:iCs/>
                <w:color w:val="222222"/>
                <w:sz w:val="20"/>
                <w:shd w:val="clear" w:color="auto" w:fill="FFFFFF"/>
              </w:rPr>
            </w:rPrChange>
          </w:rPr>
          <w:t xml:space="preserve"> Chem</w:t>
        </w:r>
      </w:ins>
      <w:ins w:id="250" w:author="Dabrina D Dutcher" w:date="2016-04-08T13:45:00Z">
        <w:r w:rsidR="009912E7">
          <w:rPr>
            <w:rFonts w:ascii="Arial" w:hAnsi="Arial" w:cs="Arial"/>
            <w:iCs/>
            <w:color w:val="222222"/>
            <w:sz w:val="20"/>
            <w:shd w:val="clear" w:color="auto" w:fill="FFFFFF"/>
          </w:rPr>
          <w:t>,</w:t>
        </w:r>
        <w:r w:rsidR="009912E7">
          <w:rPr>
            <w:rFonts w:ascii="Arial" w:hAnsi="Arial" w:cs="Arial"/>
            <w:color w:val="222222"/>
            <w:sz w:val="20"/>
            <w:shd w:val="clear" w:color="auto" w:fill="FFFFFF"/>
          </w:rPr>
          <w:t xml:space="preserve"> </w:t>
        </w:r>
      </w:ins>
      <w:ins w:id="251" w:author="Dabrina D Dutcher" w:date="2016-04-08T13:42:00Z">
        <w:r>
          <w:rPr>
            <w:rFonts w:ascii="Arial" w:hAnsi="Arial" w:cs="Arial"/>
            <w:i/>
            <w:iCs/>
            <w:color w:val="222222"/>
            <w:sz w:val="20"/>
            <w:shd w:val="clear" w:color="auto" w:fill="FFFFFF"/>
          </w:rPr>
          <w:t>34</w:t>
        </w:r>
      </w:ins>
      <w:ins w:id="252" w:author="Dabrina D Dutcher" w:date="2016-04-08T13:45:00Z">
        <w:r w:rsidR="009912E7">
          <w:rPr>
            <w:rFonts w:ascii="Arial" w:hAnsi="Arial" w:cs="Arial"/>
            <w:color w:val="222222"/>
            <w:sz w:val="20"/>
            <w:shd w:val="clear" w:color="auto" w:fill="FFFFFF"/>
          </w:rPr>
          <w:t xml:space="preserve">, </w:t>
        </w:r>
      </w:ins>
      <w:ins w:id="253" w:author="Dabrina D Dutcher" w:date="2016-04-08T13:42:00Z">
        <w:r>
          <w:rPr>
            <w:rFonts w:ascii="Arial" w:hAnsi="Arial" w:cs="Arial"/>
            <w:color w:val="222222"/>
            <w:sz w:val="20"/>
            <w:shd w:val="clear" w:color="auto" w:fill="FFFFFF"/>
          </w:rPr>
          <w:t>207-258</w:t>
        </w:r>
      </w:ins>
      <w:ins w:id="254" w:author="Dabrina D Dutcher" w:date="2016-04-08T13:46:00Z">
        <w:r w:rsidR="009912E7">
          <w:rPr>
            <w:rFonts w:ascii="Arial" w:hAnsi="Arial" w:cs="Arial"/>
            <w:color w:val="222222"/>
            <w:sz w:val="20"/>
            <w:shd w:val="clear" w:color="auto" w:fill="FFFFFF"/>
          </w:rPr>
          <w:t>, 1999</w:t>
        </w:r>
      </w:ins>
      <w:ins w:id="255" w:author="Dabrina D Dutcher" w:date="2016-04-08T13:42:00Z">
        <w:r>
          <w:rPr>
            <w:rFonts w:ascii="Arial" w:hAnsi="Arial" w:cs="Arial"/>
            <w:color w:val="222222"/>
            <w:sz w:val="20"/>
            <w:shd w:val="clear" w:color="auto" w:fill="FFFFFF"/>
          </w:rPr>
          <w:t>.</w:t>
        </w:r>
      </w:ins>
    </w:p>
    <w:p w:rsidR="00497A74" w:rsidRDefault="00497A74">
      <w:pPr>
        <w:rPr>
          <w:ins w:id="256" w:author="Dabrina D Dutcher" w:date="2016-05-09T14:35:00Z"/>
          <w:rFonts w:ascii="Arial" w:hAnsi="Arial" w:cs="Arial"/>
          <w:color w:val="222222"/>
          <w:sz w:val="20"/>
          <w:shd w:val="clear" w:color="auto" w:fill="FFFFFF"/>
        </w:rPr>
      </w:pPr>
    </w:p>
    <w:p w:rsidR="00497A74" w:rsidRDefault="00497A74" w:rsidP="00497A74">
      <w:pPr>
        <w:rPr>
          <w:ins w:id="257" w:author="Dabrina D Dutcher" w:date="2016-05-09T14:35:00Z"/>
          <w:i/>
        </w:rPr>
      </w:pPr>
      <w:ins w:id="258" w:author="Dabrina D Dutcher" w:date="2016-05-09T14:35:00Z">
        <w:r w:rsidRPr="00A62B7D">
          <w:rPr>
            <w:i/>
          </w:rPr>
          <w:t>Sorjamaa et al. Atmos. Chem. Phys., 4, 2107–2117, 2004</w:t>
        </w:r>
      </w:ins>
    </w:p>
    <w:p w:rsidR="00497A74" w:rsidRDefault="00497A74" w:rsidP="00497A74">
      <w:pPr>
        <w:rPr>
          <w:ins w:id="259" w:author="Dabrina D Dutcher" w:date="2016-05-09T14:49:00Z"/>
          <w:i/>
        </w:rPr>
      </w:pPr>
      <w:ins w:id="260" w:author="Dabrina D Dutcher" w:date="2016-05-09T14:35:00Z">
        <w:r w:rsidRPr="00A62B7D">
          <w:rPr>
            <w:i/>
          </w:rPr>
          <w:t xml:space="preserve">Prisle et al., Atmos. Chem. Phys., 10, 5663–5683, 2010. </w:t>
        </w:r>
      </w:ins>
    </w:p>
    <w:p w:rsidR="006240F3" w:rsidRPr="00A62B7D" w:rsidRDefault="006240F3" w:rsidP="00497A74">
      <w:pPr>
        <w:rPr>
          <w:ins w:id="261" w:author="Dabrina D Dutcher" w:date="2016-05-09T14:35:00Z"/>
          <w:i/>
        </w:rPr>
      </w:pPr>
      <w:ins w:id="262" w:author="Dabrina D Dutcher" w:date="2016-05-09T14:49:00Z">
        <w:r w:rsidRPr="00D22461">
          <w:rPr>
            <w:i/>
            <w:color w:val="auto"/>
          </w:rPr>
          <w:t>Hansen et al. Atmos. Chem. Phys., 15, 14071- 14089, 2015.</w:t>
        </w:r>
      </w:ins>
    </w:p>
    <w:p w:rsidR="00497A74" w:rsidRDefault="00497A74">
      <w:pPr>
        <w:rPr>
          <w:color w:val="auto"/>
          <w:szCs w:val="24"/>
          <w:lang w:val="en-US" w:eastAsia="en-US"/>
        </w:rPr>
      </w:pPr>
    </w:p>
    <w:p w:rsidR="00110A44" w:rsidRDefault="00AA3F86" w:rsidP="00110A44">
      <w:pPr>
        <w:spacing w:before="0"/>
        <w:rPr>
          <w:szCs w:val="24"/>
          <w:lang w:val="en-US" w:eastAsia="en-US"/>
        </w:rPr>
      </w:pPr>
      <w:r>
        <w:rPr>
          <w:color w:val="auto"/>
          <w:szCs w:val="24"/>
          <w:lang w:val="en-US" w:eastAsia="en-US"/>
        </w:rPr>
        <w:br w:type="page"/>
      </w:r>
      <w:proofErr w:type="gramStart"/>
      <w:r w:rsidR="000A5193" w:rsidRPr="0019408F">
        <w:rPr>
          <w:bCs/>
          <w:szCs w:val="24"/>
          <w:lang w:val="en-US" w:eastAsia="en-US"/>
        </w:rPr>
        <w:lastRenderedPageBreak/>
        <w:t>Table 1.</w:t>
      </w:r>
      <w:proofErr w:type="gramEnd"/>
      <w:r w:rsidR="000A5193" w:rsidRPr="0019408F">
        <w:rPr>
          <w:szCs w:val="24"/>
          <w:lang w:val="en-US" w:eastAsia="en-US"/>
        </w:rPr>
        <w:t xml:space="preserve"> Surface tension of bulk liquids used for standardization, measured by the </w:t>
      </w:r>
      <w:proofErr w:type="spellStart"/>
      <w:r w:rsidR="000A5193" w:rsidRPr="0019408F">
        <w:rPr>
          <w:szCs w:val="24"/>
          <w:lang w:val="en-US" w:eastAsia="en-US"/>
        </w:rPr>
        <w:t>Wilhelmy</w:t>
      </w:r>
      <w:proofErr w:type="spellEnd"/>
      <w:r w:rsidR="000A5193" w:rsidRPr="0019408F">
        <w:rPr>
          <w:szCs w:val="24"/>
          <w:lang w:val="en-US" w:eastAsia="en-US"/>
        </w:rPr>
        <w:t xml:space="preserve"> plate</w:t>
      </w:r>
      <w:ins w:id="263" w:author="Dabrina D Dutcher" w:date="2016-05-10T13:29:00Z">
        <w:r w:rsidR="00FC2A54">
          <w:rPr>
            <w:szCs w:val="24"/>
            <w:lang w:val="en-US" w:eastAsia="en-US"/>
          </w:rPr>
          <w:t xml:space="preserve"> at 23.9 degrees C</w:t>
        </w:r>
      </w:ins>
      <w:r w:rsidR="005F0A5B">
        <w:rPr>
          <w:szCs w:val="24"/>
          <w:lang w:val="en-US" w:eastAsia="en-US"/>
        </w:rPr>
        <w:t xml:space="preserve">. </w:t>
      </w:r>
      <w:r w:rsidR="00D927E4">
        <w:rPr>
          <w:szCs w:val="24"/>
          <w:lang w:val="en-US" w:eastAsia="en-US"/>
        </w:rPr>
        <w:t xml:space="preserve"> </w:t>
      </w:r>
      <w:r w:rsidR="000A5193" w:rsidRPr="0019408F">
        <w:rPr>
          <w:szCs w:val="24"/>
          <w:lang w:val="en-US" w:eastAsia="en-US"/>
        </w:rPr>
        <w:t>Averages reported as</w:t>
      </w:r>
      <w:r w:rsidR="00110A44">
        <w:rPr>
          <w:szCs w:val="24"/>
          <w:lang w:val="en-US" w:eastAsia="en-US"/>
        </w:rPr>
        <w:t xml:space="preserve"> “average +/- standard </w:t>
      </w:r>
      <w:del w:id="264" w:author="Dabrina D Dutcher" w:date="2016-05-09T14:57:00Z">
        <w:r w:rsidR="00110A44" w:rsidDel="00895EC3">
          <w:rPr>
            <w:szCs w:val="24"/>
            <w:lang w:val="en-US" w:eastAsia="en-US"/>
          </w:rPr>
          <w:delText>error</w:delText>
        </w:r>
      </w:del>
      <w:ins w:id="265" w:author="Dabrina D Dutcher" w:date="2016-05-10T13:28:00Z">
        <w:r w:rsidR="00FC2A54">
          <w:rPr>
            <w:szCs w:val="24"/>
            <w:lang w:val="en-US" w:eastAsia="en-US"/>
          </w:rPr>
          <w:t>error (s/</w:t>
        </w:r>
      </w:ins>
      <m:oMath>
        <m:rad>
          <m:radPr>
            <m:degHide m:val="1"/>
            <m:ctrlPr>
              <w:ins w:id="266" w:author="Dabrina D Dutcher" w:date="2016-05-10T13:29:00Z">
                <w:rPr>
                  <w:rFonts w:ascii="Cambria Math" w:hAnsi="Cambria Math"/>
                  <w:i/>
                  <w:szCs w:val="24"/>
                  <w:lang w:val="en-US" w:eastAsia="en-US"/>
                </w:rPr>
              </w:ins>
            </m:ctrlPr>
          </m:radPr>
          <m:deg/>
          <m:e>
            <m:r>
              <w:ins w:id="267" w:author="Dabrina D Dutcher" w:date="2016-05-10T13:29:00Z">
                <w:rPr>
                  <w:rFonts w:ascii="Cambria Math" w:hAnsi="Cambria Math"/>
                  <w:szCs w:val="24"/>
                  <w:lang w:val="en-US" w:eastAsia="en-US"/>
                </w:rPr>
                <m:t>n</m:t>
              </w:ins>
            </m:r>
          </m:e>
        </m:rad>
        <m:r>
          <w:ins w:id="268" w:author="Dabrina D Dutcher" w:date="2016-05-10T13:29:00Z">
            <w:rPr>
              <w:rFonts w:ascii="Cambria Math" w:hAnsi="Cambria Math"/>
              <w:szCs w:val="24"/>
              <w:lang w:val="en-US" w:eastAsia="en-US"/>
            </w:rPr>
            <m:t>)</m:t>
          </w:ins>
        </m:r>
      </m:oMath>
      <w:r w:rsidR="00110A44">
        <w:rPr>
          <w:szCs w:val="24"/>
          <w:lang w:val="en-US" w:eastAsia="en-US"/>
        </w:rPr>
        <w:t xml:space="preserve">.”  Pure oleic acid has a surface tension </w:t>
      </w:r>
      <w:proofErr w:type="gramStart"/>
      <w:r w:rsidR="00110A44">
        <w:rPr>
          <w:szCs w:val="24"/>
          <w:lang w:val="en-US" w:eastAsia="en-US"/>
        </w:rPr>
        <w:t>of 32.79 dyn/cm</w:t>
      </w:r>
      <w:proofErr w:type="gramEnd"/>
      <w:r w:rsidR="00110A44">
        <w:rPr>
          <w:szCs w:val="24"/>
          <w:lang w:val="en-US" w:eastAsia="en-US"/>
        </w:rPr>
        <w:t xml:space="preserve"> at 20 degrees C (Chumpitaz et al., 1999),</w:t>
      </w:r>
      <w:r w:rsidR="00EC6BBA">
        <w:rPr>
          <w:szCs w:val="24"/>
          <w:lang w:val="en-US" w:eastAsia="en-US"/>
        </w:rPr>
        <w:t xml:space="preserve"> and</w:t>
      </w:r>
      <w:r w:rsidR="00110A44">
        <w:rPr>
          <w:szCs w:val="24"/>
          <w:lang w:val="en-US" w:eastAsia="en-US"/>
        </w:rPr>
        <w:t xml:space="preserve"> pure α-</w:t>
      </w:r>
      <w:proofErr w:type="spellStart"/>
      <w:r w:rsidR="00110A44">
        <w:rPr>
          <w:szCs w:val="24"/>
          <w:lang w:val="en-US" w:eastAsia="en-US"/>
        </w:rPr>
        <w:t>pinene</w:t>
      </w:r>
      <w:proofErr w:type="spellEnd"/>
      <w:r w:rsidR="00110A44">
        <w:rPr>
          <w:szCs w:val="24"/>
          <w:lang w:val="en-US" w:eastAsia="en-US"/>
        </w:rPr>
        <w:t xml:space="preserve"> has a surface tension of 26.0 </w:t>
      </w:r>
      <w:proofErr w:type="spellStart"/>
      <w:r w:rsidR="00110A44">
        <w:rPr>
          <w:szCs w:val="24"/>
          <w:lang w:val="en-US" w:eastAsia="en-US"/>
        </w:rPr>
        <w:t>dyn</w:t>
      </w:r>
      <w:proofErr w:type="spellEnd"/>
      <w:r w:rsidR="00110A44">
        <w:rPr>
          <w:szCs w:val="24"/>
          <w:lang w:val="en-US" w:eastAsia="en-US"/>
        </w:rPr>
        <w:t>/cm at 25 degr</w:t>
      </w:r>
      <w:r w:rsidR="00EC6BBA">
        <w:rPr>
          <w:szCs w:val="24"/>
          <w:lang w:val="en-US" w:eastAsia="en-US"/>
        </w:rPr>
        <w:t>ees C (</w:t>
      </w:r>
      <w:proofErr w:type="spellStart"/>
      <w:r w:rsidR="00EC6BBA">
        <w:rPr>
          <w:szCs w:val="24"/>
          <w:lang w:val="en-US" w:eastAsia="en-US"/>
        </w:rPr>
        <w:t>Daisey</w:t>
      </w:r>
      <w:proofErr w:type="spellEnd"/>
      <w:r w:rsidR="00EC6BBA">
        <w:rPr>
          <w:szCs w:val="24"/>
          <w:lang w:val="en-US" w:eastAsia="en-US"/>
        </w:rPr>
        <w:t xml:space="preserve"> and </w:t>
      </w:r>
      <w:proofErr w:type="spellStart"/>
      <w:r w:rsidR="00EC6BBA">
        <w:rPr>
          <w:szCs w:val="24"/>
          <w:lang w:val="en-US" w:eastAsia="en-US"/>
        </w:rPr>
        <w:t>Hopkey</w:t>
      </w:r>
      <w:proofErr w:type="spellEnd"/>
      <w:r w:rsidR="00EC6BBA">
        <w:rPr>
          <w:szCs w:val="24"/>
          <w:lang w:val="en-US" w:eastAsia="en-US"/>
        </w:rPr>
        <w:t>, 1993).</w:t>
      </w:r>
      <w:r w:rsidR="00110A44">
        <w:rPr>
          <w:szCs w:val="24"/>
          <w:lang w:val="en-US" w:eastAsia="en-US"/>
        </w:rPr>
        <w:t xml:space="preserve"> Measured values on </w:t>
      </w:r>
      <w:proofErr w:type="spellStart"/>
      <w:r w:rsidR="00110A44">
        <w:rPr>
          <w:szCs w:val="24"/>
          <w:lang w:val="en-US" w:eastAsia="en-US"/>
        </w:rPr>
        <w:t>Wilhelmy</w:t>
      </w:r>
      <w:proofErr w:type="spellEnd"/>
      <w:r w:rsidR="00110A44">
        <w:rPr>
          <w:szCs w:val="24"/>
          <w:lang w:val="en-US" w:eastAsia="en-US"/>
        </w:rPr>
        <w:t xml:space="preserve"> plate are </w:t>
      </w:r>
      <w:del w:id="269" w:author="Dabrina D Dutcher" w:date="2016-05-09T15:06:00Z">
        <w:r w:rsidR="00110A44" w:rsidDel="00895EC3">
          <w:rPr>
            <w:szCs w:val="24"/>
            <w:lang w:val="en-US" w:eastAsia="en-US"/>
          </w:rPr>
          <w:delText xml:space="preserve">reasonably </w:delText>
        </w:r>
      </w:del>
      <w:r w:rsidR="00110A44">
        <w:rPr>
          <w:szCs w:val="24"/>
          <w:lang w:val="en-US" w:eastAsia="en-US"/>
        </w:rPr>
        <w:t>close to reported values, considering differences in purity and temperature.</w:t>
      </w:r>
    </w:p>
    <w:p w:rsidR="000A5193" w:rsidRPr="00110A44" w:rsidRDefault="000A5193" w:rsidP="00110A44">
      <w:pPr>
        <w:spacing w:before="0"/>
        <w:rPr>
          <w:b/>
          <w:bCs/>
          <w:szCs w:val="24"/>
          <w:lang w:val="en-US" w:eastAsia="en-US"/>
        </w:rPr>
      </w:pPr>
    </w:p>
    <w:tbl>
      <w:tblPr>
        <w:tblW w:w="3480" w:type="dxa"/>
        <w:tblInd w:w="108" w:type="dxa"/>
        <w:tblLook w:val="04A0" w:firstRow="1" w:lastRow="0" w:firstColumn="1" w:lastColumn="0" w:noHBand="0" w:noVBand="1"/>
      </w:tblPr>
      <w:tblGrid>
        <w:gridCol w:w="2040"/>
        <w:gridCol w:w="1440"/>
      </w:tblGrid>
      <w:tr w:rsidR="00110A44" w:rsidRPr="00110A44" w:rsidTr="00110A44">
        <w:trPr>
          <w:trHeight w:val="612"/>
        </w:trPr>
        <w:tc>
          <w:tcPr>
            <w:tcW w:w="2040" w:type="dxa"/>
            <w:tcBorders>
              <w:top w:val="nil"/>
              <w:left w:val="nil"/>
              <w:bottom w:val="single" w:sz="4" w:space="0" w:color="auto"/>
              <w:right w:val="nil"/>
            </w:tcBorders>
            <w:shd w:val="clear" w:color="000000" w:fill="FFFFFF"/>
            <w:vAlign w:val="bottom"/>
            <w:hideMark/>
          </w:tcPr>
          <w:p w:rsidR="00110A44" w:rsidRPr="00110A44" w:rsidRDefault="00110A44" w:rsidP="00110A44">
            <w:pPr>
              <w:spacing w:before="0" w:line="240" w:lineRule="auto"/>
              <w:jc w:val="left"/>
              <w:rPr>
                <w:rFonts w:ascii="Calibri" w:hAnsi="Calibri"/>
                <w:b/>
                <w:bCs/>
                <w:sz w:val="22"/>
                <w:szCs w:val="22"/>
                <w:lang w:val="en-US" w:eastAsia="en-US"/>
              </w:rPr>
            </w:pPr>
            <w:r w:rsidRPr="00110A44">
              <w:rPr>
                <w:rFonts w:ascii="Calibri" w:hAnsi="Calibri"/>
                <w:b/>
                <w:bCs/>
                <w:sz w:val="22"/>
                <w:szCs w:val="22"/>
                <w:lang w:val="en-US" w:eastAsia="en-US"/>
              </w:rPr>
              <w:t>Component</w:t>
            </w:r>
          </w:p>
        </w:tc>
        <w:tc>
          <w:tcPr>
            <w:tcW w:w="1440" w:type="dxa"/>
            <w:tcBorders>
              <w:top w:val="nil"/>
              <w:left w:val="nil"/>
              <w:bottom w:val="single" w:sz="4" w:space="0" w:color="auto"/>
              <w:right w:val="nil"/>
            </w:tcBorders>
            <w:shd w:val="clear" w:color="000000" w:fill="FFFFFF"/>
            <w:vAlign w:val="bottom"/>
            <w:hideMark/>
          </w:tcPr>
          <w:p w:rsidR="00110A44" w:rsidRPr="00110A44" w:rsidRDefault="00110A44" w:rsidP="00110A44">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Surface Tension (</w:t>
            </w:r>
            <w:proofErr w:type="spellStart"/>
            <w:r w:rsidRPr="00110A44">
              <w:rPr>
                <w:rFonts w:ascii="Calibri" w:hAnsi="Calibri"/>
                <w:b/>
                <w:bCs/>
                <w:sz w:val="22"/>
                <w:szCs w:val="22"/>
                <w:lang w:val="en-US" w:eastAsia="en-US"/>
              </w:rPr>
              <w:t>dyn</w:t>
            </w:r>
            <w:proofErr w:type="spellEnd"/>
            <w:r w:rsidRPr="00110A44">
              <w:rPr>
                <w:rFonts w:ascii="Calibri" w:hAnsi="Calibri"/>
                <w:b/>
                <w:bCs/>
                <w:sz w:val="22"/>
                <w:szCs w:val="22"/>
                <w:lang w:val="en-US" w:eastAsia="en-US"/>
              </w:rPr>
              <w:t>/cm)</w:t>
            </w:r>
          </w:p>
        </w:tc>
      </w:tr>
      <w:tr w:rsidR="00110A44" w:rsidRPr="00110A44" w:rsidTr="00110A44">
        <w:trPr>
          <w:trHeight w:val="300"/>
        </w:trPr>
        <w:tc>
          <w:tcPr>
            <w:tcW w:w="2040" w:type="dxa"/>
            <w:vMerge w:val="restart"/>
            <w:tcBorders>
              <w:top w:val="nil"/>
              <w:left w:val="nil"/>
              <w:bottom w:val="nil"/>
              <w:right w:val="nil"/>
            </w:tcBorders>
            <w:shd w:val="clear" w:color="000000" w:fill="FFFFFF"/>
            <w:noWrap/>
            <w:vAlign w:val="center"/>
            <w:hideMark/>
          </w:tcPr>
          <w:p w:rsidR="00110A44" w:rsidRPr="00110A44" w:rsidRDefault="00110A44" w:rsidP="00110A44">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Oleic Acid (90% purity)</w:t>
            </w:r>
          </w:p>
        </w:tc>
        <w:tc>
          <w:tcPr>
            <w:tcW w:w="1440" w:type="dxa"/>
            <w:tcBorders>
              <w:top w:val="nil"/>
              <w:left w:val="nil"/>
              <w:bottom w:val="nil"/>
              <w:right w:val="nil"/>
            </w:tcBorders>
            <w:shd w:val="clear" w:color="000000" w:fill="FFFFFF"/>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29.47</w:t>
            </w:r>
          </w:p>
        </w:tc>
      </w:tr>
      <w:tr w:rsidR="00110A44" w:rsidRPr="00110A44" w:rsidTr="00110A44">
        <w:trPr>
          <w:trHeight w:val="300"/>
        </w:trPr>
        <w:tc>
          <w:tcPr>
            <w:tcW w:w="2040" w:type="dxa"/>
            <w:vMerge/>
            <w:tcBorders>
              <w:top w:val="nil"/>
              <w:left w:val="nil"/>
              <w:bottom w:val="nil"/>
              <w:right w:val="nil"/>
            </w:tcBorders>
            <w:vAlign w:val="center"/>
            <w:hideMark/>
          </w:tcPr>
          <w:p w:rsidR="00110A44" w:rsidRPr="00110A44" w:rsidRDefault="00110A44" w:rsidP="00110A44">
            <w:pPr>
              <w:spacing w:before="0" w:line="240" w:lineRule="auto"/>
              <w:jc w:val="left"/>
              <w:rPr>
                <w:rFonts w:ascii="Calibri" w:hAnsi="Calibri"/>
                <w:sz w:val="22"/>
                <w:szCs w:val="22"/>
                <w:lang w:val="en-US" w:eastAsia="en-US"/>
              </w:rPr>
            </w:pPr>
          </w:p>
        </w:tc>
        <w:tc>
          <w:tcPr>
            <w:tcW w:w="1440" w:type="dxa"/>
            <w:tcBorders>
              <w:top w:val="nil"/>
              <w:left w:val="nil"/>
              <w:bottom w:val="nil"/>
              <w:right w:val="nil"/>
            </w:tcBorders>
            <w:shd w:val="clear" w:color="000000" w:fill="FFFFFF"/>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29.53</w:t>
            </w:r>
          </w:p>
        </w:tc>
      </w:tr>
      <w:tr w:rsidR="00110A44" w:rsidRPr="00110A44" w:rsidTr="00110A44">
        <w:trPr>
          <w:trHeight w:val="300"/>
        </w:trPr>
        <w:tc>
          <w:tcPr>
            <w:tcW w:w="2040" w:type="dxa"/>
            <w:tcBorders>
              <w:top w:val="nil"/>
              <w:left w:val="nil"/>
              <w:bottom w:val="single" w:sz="4" w:space="0" w:color="auto"/>
              <w:right w:val="nil"/>
            </w:tcBorders>
            <w:shd w:val="clear" w:color="000000" w:fill="FFFFFF"/>
            <w:noWrap/>
            <w:vAlign w:val="bottom"/>
            <w:hideMark/>
          </w:tcPr>
          <w:p w:rsidR="00110A44" w:rsidRPr="00110A44" w:rsidRDefault="00110A44" w:rsidP="00110A44">
            <w:pPr>
              <w:spacing w:before="0" w:line="240" w:lineRule="auto"/>
              <w:jc w:val="right"/>
              <w:rPr>
                <w:rFonts w:ascii="Calibri" w:hAnsi="Calibri"/>
                <w:b/>
                <w:bCs/>
                <w:sz w:val="22"/>
                <w:szCs w:val="22"/>
                <w:lang w:val="en-US" w:eastAsia="en-US"/>
              </w:rPr>
            </w:pPr>
            <w:r w:rsidRPr="00110A44">
              <w:rPr>
                <w:rFonts w:ascii="Calibri" w:hAnsi="Calibri"/>
                <w:b/>
                <w:bCs/>
                <w:sz w:val="22"/>
                <w:szCs w:val="22"/>
                <w:lang w:val="en-US" w:eastAsia="en-US"/>
              </w:rPr>
              <w:t>Average</w:t>
            </w:r>
          </w:p>
        </w:tc>
        <w:tc>
          <w:tcPr>
            <w:tcW w:w="1440" w:type="dxa"/>
            <w:tcBorders>
              <w:top w:val="nil"/>
              <w:left w:val="nil"/>
              <w:bottom w:val="single" w:sz="4" w:space="0" w:color="auto"/>
              <w:right w:val="nil"/>
            </w:tcBorders>
            <w:shd w:val="clear" w:color="000000" w:fill="FFFFFF"/>
            <w:noWrap/>
            <w:vAlign w:val="bottom"/>
            <w:hideMark/>
          </w:tcPr>
          <w:p w:rsidR="00110A44" w:rsidRPr="00110A44" w:rsidRDefault="00110A44" w:rsidP="00110A44">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29.50±0.03</w:t>
            </w:r>
          </w:p>
        </w:tc>
      </w:tr>
      <w:tr w:rsidR="00110A44" w:rsidRPr="00110A44" w:rsidTr="00110A44">
        <w:trPr>
          <w:trHeight w:val="300"/>
        </w:trPr>
        <w:tc>
          <w:tcPr>
            <w:tcW w:w="2040" w:type="dxa"/>
            <w:vMerge w:val="restart"/>
            <w:tcBorders>
              <w:top w:val="nil"/>
              <w:left w:val="nil"/>
              <w:bottom w:val="nil"/>
              <w:right w:val="nil"/>
            </w:tcBorders>
            <w:shd w:val="clear" w:color="000000" w:fill="FFFFFF"/>
            <w:noWrap/>
            <w:vAlign w:val="center"/>
            <w:hideMark/>
          </w:tcPr>
          <w:p w:rsidR="00110A44" w:rsidRPr="00110A44" w:rsidRDefault="00110A44" w:rsidP="00110A44">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α-</w:t>
            </w:r>
            <w:proofErr w:type="spellStart"/>
            <w:r w:rsidRPr="00110A44">
              <w:rPr>
                <w:rFonts w:ascii="Calibri" w:hAnsi="Calibri"/>
                <w:sz w:val="22"/>
                <w:szCs w:val="22"/>
                <w:lang w:val="en-US" w:eastAsia="en-US"/>
              </w:rPr>
              <w:t>pinene</w:t>
            </w:r>
            <w:proofErr w:type="spellEnd"/>
            <w:r w:rsidRPr="00110A44">
              <w:rPr>
                <w:rFonts w:ascii="Calibri" w:hAnsi="Calibri"/>
                <w:sz w:val="22"/>
                <w:szCs w:val="22"/>
                <w:lang w:val="en-US" w:eastAsia="en-US"/>
              </w:rPr>
              <w:t xml:space="preserve"> (97% purity)</w:t>
            </w:r>
          </w:p>
        </w:tc>
        <w:tc>
          <w:tcPr>
            <w:tcW w:w="1440" w:type="dxa"/>
            <w:tcBorders>
              <w:top w:val="nil"/>
              <w:left w:val="nil"/>
              <w:bottom w:val="nil"/>
              <w:right w:val="nil"/>
            </w:tcBorders>
            <w:shd w:val="clear" w:color="000000" w:fill="FFFFFF"/>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25.75</w:t>
            </w:r>
          </w:p>
        </w:tc>
      </w:tr>
      <w:tr w:rsidR="00110A44" w:rsidRPr="00110A44" w:rsidTr="00214902">
        <w:trPr>
          <w:trHeight w:val="300"/>
        </w:trPr>
        <w:tc>
          <w:tcPr>
            <w:tcW w:w="2040" w:type="dxa"/>
            <w:vMerge/>
            <w:tcBorders>
              <w:top w:val="nil"/>
              <w:left w:val="nil"/>
              <w:right w:val="nil"/>
            </w:tcBorders>
            <w:vAlign w:val="center"/>
            <w:hideMark/>
          </w:tcPr>
          <w:p w:rsidR="00110A44" w:rsidRPr="00110A44" w:rsidRDefault="00110A44" w:rsidP="00110A44">
            <w:pPr>
              <w:spacing w:before="0" w:line="240" w:lineRule="auto"/>
              <w:jc w:val="left"/>
              <w:rPr>
                <w:rFonts w:ascii="Calibri" w:hAnsi="Calibri"/>
                <w:sz w:val="22"/>
                <w:szCs w:val="22"/>
                <w:lang w:val="en-US" w:eastAsia="en-US"/>
              </w:rPr>
            </w:pPr>
          </w:p>
        </w:tc>
        <w:tc>
          <w:tcPr>
            <w:tcW w:w="1440" w:type="dxa"/>
            <w:tcBorders>
              <w:top w:val="nil"/>
              <w:left w:val="nil"/>
              <w:right w:val="nil"/>
            </w:tcBorders>
            <w:shd w:val="clear" w:color="000000" w:fill="FFFFFF"/>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25.36</w:t>
            </w:r>
          </w:p>
        </w:tc>
      </w:tr>
      <w:tr w:rsidR="00110A44" w:rsidRPr="00110A44" w:rsidTr="00214902">
        <w:trPr>
          <w:trHeight w:val="300"/>
        </w:trPr>
        <w:tc>
          <w:tcPr>
            <w:tcW w:w="2040" w:type="dxa"/>
            <w:tcBorders>
              <w:top w:val="nil"/>
              <w:left w:val="nil"/>
              <w:right w:val="nil"/>
            </w:tcBorders>
            <w:shd w:val="clear" w:color="000000" w:fill="FFFFFF"/>
            <w:noWrap/>
            <w:vAlign w:val="bottom"/>
            <w:hideMark/>
          </w:tcPr>
          <w:p w:rsidR="00110A44" w:rsidRPr="00110A44" w:rsidRDefault="00110A44" w:rsidP="00110A44">
            <w:pPr>
              <w:spacing w:before="0" w:line="240" w:lineRule="auto"/>
              <w:jc w:val="right"/>
              <w:rPr>
                <w:rFonts w:ascii="Calibri" w:hAnsi="Calibri"/>
                <w:b/>
                <w:bCs/>
                <w:sz w:val="22"/>
                <w:szCs w:val="22"/>
                <w:lang w:val="en-US" w:eastAsia="en-US"/>
              </w:rPr>
            </w:pPr>
            <w:r w:rsidRPr="00110A44">
              <w:rPr>
                <w:rFonts w:ascii="Calibri" w:hAnsi="Calibri"/>
                <w:b/>
                <w:bCs/>
                <w:sz w:val="22"/>
                <w:szCs w:val="22"/>
                <w:lang w:val="en-US" w:eastAsia="en-US"/>
              </w:rPr>
              <w:t>Average</w:t>
            </w:r>
          </w:p>
        </w:tc>
        <w:tc>
          <w:tcPr>
            <w:tcW w:w="1440" w:type="dxa"/>
            <w:tcBorders>
              <w:top w:val="nil"/>
              <w:left w:val="nil"/>
              <w:right w:val="nil"/>
            </w:tcBorders>
            <w:shd w:val="clear" w:color="000000" w:fill="FFFFFF"/>
            <w:noWrap/>
            <w:vAlign w:val="bottom"/>
            <w:hideMark/>
          </w:tcPr>
          <w:p w:rsidR="00110A44" w:rsidRPr="00110A44" w:rsidRDefault="00110A44" w:rsidP="00110A44">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25.6±0.2</w:t>
            </w:r>
          </w:p>
        </w:tc>
      </w:tr>
    </w:tbl>
    <w:p w:rsidR="00AA3F86" w:rsidRDefault="00AA3F86">
      <w:pPr>
        <w:rPr>
          <w:color w:val="auto"/>
          <w:szCs w:val="24"/>
          <w:lang w:val="en-US" w:eastAsia="en-US"/>
        </w:rPr>
      </w:pPr>
    </w:p>
    <w:p w:rsidR="00110A44" w:rsidRDefault="00110A44">
      <w:pPr>
        <w:rPr>
          <w:color w:val="auto"/>
          <w:szCs w:val="24"/>
          <w:lang w:val="en-US" w:eastAsia="en-US"/>
        </w:rPr>
      </w:pPr>
    </w:p>
    <w:p w:rsidR="00E16FFA" w:rsidRDefault="00AA3F86">
      <w:pPr>
        <w:rPr>
          <w:color w:val="auto"/>
          <w:szCs w:val="24"/>
          <w:lang w:val="en-US" w:eastAsia="en-US"/>
        </w:rPr>
      </w:pPr>
      <w:r>
        <w:rPr>
          <w:color w:val="auto"/>
          <w:szCs w:val="24"/>
          <w:lang w:val="en-US" w:eastAsia="en-US"/>
        </w:rPr>
        <w:t xml:space="preserve"> </w:t>
      </w:r>
    </w:p>
    <w:p w:rsidR="00E16FFA" w:rsidRDefault="00E16FFA" w:rsidP="0019408F">
      <w:pPr>
        <w:rPr>
          <w:lang w:val="en-US" w:eastAsia="en-US"/>
        </w:rPr>
      </w:pPr>
      <w:r>
        <w:rPr>
          <w:lang w:val="en-US" w:eastAsia="en-US"/>
        </w:rPr>
        <w:br w:type="page"/>
      </w:r>
      <w:proofErr w:type="gramStart"/>
      <w:r w:rsidR="005C2D54">
        <w:rPr>
          <w:lang w:val="en-US" w:eastAsia="en-US"/>
        </w:rPr>
        <w:lastRenderedPageBreak/>
        <w:t>Table 2.</w:t>
      </w:r>
      <w:proofErr w:type="gramEnd"/>
      <w:r w:rsidR="005C2D54">
        <w:rPr>
          <w:lang w:val="en-US" w:eastAsia="en-US"/>
        </w:rPr>
        <w:t xml:space="preserve"> </w:t>
      </w:r>
      <w:r w:rsidR="000F7705">
        <w:rPr>
          <w:lang w:val="en-US" w:eastAsia="en-US"/>
        </w:rPr>
        <w:t xml:space="preserve">Measured and calculated values obtained during three experiments. In the first experiment, </w:t>
      </w:r>
      <w:r w:rsidR="000F7705">
        <w:rPr>
          <w:szCs w:val="24"/>
        </w:rPr>
        <w:t>α-pinene was used as the standard, oleic acid was used as a check standard, and the oxidized α-pinene particles were generated in dry conditions. In the second experiment, oleic acid was used as the standard, there was no check standard, and the oxidized α-pinene particles were generated in dry conditions. In the third experiment, α-pinene was used as the standard, there was no check standard, and the oxidized α-pinene particles were generated in wet conditions.</w:t>
      </w:r>
    </w:p>
    <w:tbl>
      <w:tblPr>
        <w:tblW w:w="10183" w:type="dxa"/>
        <w:tblInd w:w="108" w:type="dxa"/>
        <w:tblLook w:val="04A0" w:firstRow="1" w:lastRow="0" w:firstColumn="1" w:lastColumn="0" w:noHBand="0" w:noVBand="1"/>
      </w:tblPr>
      <w:tblGrid>
        <w:gridCol w:w="2340"/>
        <w:gridCol w:w="1200"/>
        <w:gridCol w:w="1610"/>
        <w:gridCol w:w="1170"/>
        <w:gridCol w:w="1260"/>
        <w:gridCol w:w="1123"/>
        <w:gridCol w:w="1480"/>
      </w:tblGrid>
      <w:tr w:rsidR="00110A44" w:rsidRPr="00110A44" w:rsidTr="00CA5FD3">
        <w:trPr>
          <w:trHeight w:val="600"/>
        </w:trPr>
        <w:tc>
          <w:tcPr>
            <w:tcW w:w="234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left"/>
              <w:rPr>
                <w:color w:val="auto"/>
                <w:sz w:val="20"/>
                <w:szCs w:val="24"/>
                <w:lang w:val="en-US" w:eastAsia="en-US"/>
              </w:rPr>
            </w:pPr>
          </w:p>
        </w:tc>
        <w:tc>
          <w:tcPr>
            <w:tcW w:w="2810" w:type="dxa"/>
            <w:gridSpan w:val="2"/>
            <w:tcBorders>
              <w:top w:val="nil"/>
              <w:left w:val="single" w:sz="4" w:space="0" w:color="auto"/>
              <w:bottom w:val="nil"/>
              <w:right w:val="single" w:sz="4" w:space="0" w:color="000000"/>
            </w:tcBorders>
            <w:shd w:val="clear" w:color="auto" w:fill="auto"/>
            <w:vAlign w:val="bottom"/>
            <w:hideMark/>
          </w:tcPr>
          <w:p w:rsidR="00110A44" w:rsidRPr="00110A44" w:rsidRDefault="00110A44" w:rsidP="00990DB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 xml:space="preserve">Standard                                             </w:t>
            </w:r>
          </w:p>
        </w:tc>
        <w:tc>
          <w:tcPr>
            <w:tcW w:w="2430" w:type="dxa"/>
            <w:gridSpan w:val="2"/>
            <w:tcBorders>
              <w:top w:val="nil"/>
              <w:left w:val="nil"/>
              <w:bottom w:val="nil"/>
              <w:right w:val="nil"/>
            </w:tcBorders>
            <w:shd w:val="clear" w:color="auto" w:fill="auto"/>
            <w:vAlign w:val="bottom"/>
            <w:hideMark/>
          </w:tcPr>
          <w:p w:rsidR="00110A44" w:rsidRPr="00110A44" w:rsidRDefault="00110A44" w:rsidP="00990DB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 xml:space="preserve">Check Standard                                   </w:t>
            </w:r>
          </w:p>
        </w:tc>
        <w:tc>
          <w:tcPr>
            <w:tcW w:w="2603" w:type="dxa"/>
            <w:gridSpan w:val="2"/>
            <w:tcBorders>
              <w:top w:val="nil"/>
              <w:left w:val="single" w:sz="4" w:space="0" w:color="auto"/>
              <w:bottom w:val="nil"/>
              <w:right w:val="single" w:sz="4" w:space="0" w:color="000000"/>
            </w:tcBorders>
            <w:shd w:val="clear" w:color="auto" w:fill="auto"/>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Sample                                   Oxidized α-</w:t>
            </w:r>
            <w:proofErr w:type="spellStart"/>
            <w:r w:rsidRPr="00110A44">
              <w:rPr>
                <w:rFonts w:ascii="Calibri" w:hAnsi="Calibri"/>
                <w:sz w:val="22"/>
                <w:szCs w:val="22"/>
                <w:lang w:val="en-US" w:eastAsia="en-US"/>
              </w:rPr>
              <w:t>pinene</w:t>
            </w:r>
            <w:proofErr w:type="spellEnd"/>
            <w:r w:rsidRPr="00110A44">
              <w:rPr>
                <w:rFonts w:ascii="Calibri" w:hAnsi="Calibri"/>
                <w:sz w:val="22"/>
                <w:szCs w:val="22"/>
                <w:lang w:val="en-US" w:eastAsia="en-US"/>
              </w:rPr>
              <w:t xml:space="preserve"> particles</w:t>
            </w:r>
          </w:p>
        </w:tc>
      </w:tr>
      <w:tr w:rsidR="00990DB4" w:rsidRPr="00110A44" w:rsidTr="00CA5FD3">
        <w:trPr>
          <w:trHeight w:val="882"/>
        </w:trPr>
        <w:tc>
          <w:tcPr>
            <w:tcW w:w="2340" w:type="dxa"/>
            <w:tcBorders>
              <w:top w:val="single" w:sz="4" w:space="0" w:color="auto"/>
              <w:left w:val="nil"/>
              <w:bottom w:val="single" w:sz="8" w:space="0" w:color="auto"/>
              <w:right w:val="nil"/>
            </w:tcBorders>
            <w:shd w:val="clear" w:color="auto" w:fill="auto"/>
            <w:vAlign w:val="bottom"/>
            <w:hideMark/>
          </w:tcPr>
          <w:p w:rsidR="00990DB4" w:rsidRDefault="00990DB4" w:rsidP="00990DB4">
            <w:pPr>
              <w:spacing w:before="0" w:line="240" w:lineRule="auto"/>
              <w:jc w:val="left"/>
              <w:rPr>
                <w:rFonts w:ascii="Calibri" w:hAnsi="Calibri"/>
                <w:sz w:val="22"/>
                <w:szCs w:val="22"/>
                <w:lang w:val="en-US" w:eastAsia="en-US"/>
              </w:rPr>
            </w:pPr>
          </w:p>
          <w:p w:rsidR="00110A44" w:rsidRDefault="00990DB4" w:rsidP="00990DB4">
            <w:pPr>
              <w:spacing w:before="0" w:line="240" w:lineRule="auto"/>
              <w:jc w:val="left"/>
              <w:rPr>
                <w:rFonts w:ascii="Calibri" w:hAnsi="Calibri"/>
                <w:sz w:val="22"/>
                <w:szCs w:val="22"/>
                <w:lang w:val="en-US" w:eastAsia="en-US"/>
              </w:rPr>
            </w:pPr>
            <w:r>
              <w:rPr>
                <w:rFonts w:ascii="Calibri" w:hAnsi="Calibri"/>
                <w:sz w:val="22"/>
                <w:szCs w:val="22"/>
                <w:lang w:val="en-US" w:eastAsia="en-US"/>
              </w:rPr>
              <w:t>Experimental</w:t>
            </w:r>
          </w:p>
          <w:p w:rsidR="00990DB4" w:rsidRPr="00110A44" w:rsidRDefault="00990DB4" w:rsidP="00990DB4">
            <w:pPr>
              <w:spacing w:before="0" w:line="240" w:lineRule="auto"/>
              <w:jc w:val="left"/>
              <w:rPr>
                <w:rFonts w:ascii="Calibri" w:hAnsi="Calibri"/>
                <w:sz w:val="22"/>
                <w:szCs w:val="22"/>
                <w:lang w:val="en-US" w:eastAsia="en-US"/>
              </w:rPr>
            </w:pPr>
            <w:r>
              <w:rPr>
                <w:rFonts w:ascii="Calibri" w:hAnsi="Calibri"/>
                <w:sz w:val="22"/>
                <w:szCs w:val="22"/>
                <w:lang w:val="en-US" w:eastAsia="en-US"/>
              </w:rPr>
              <w:t>conditions</w:t>
            </w:r>
          </w:p>
        </w:tc>
        <w:tc>
          <w:tcPr>
            <w:tcW w:w="1200" w:type="dxa"/>
            <w:tcBorders>
              <w:top w:val="single" w:sz="4" w:space="0" w:color="auto"/>
              <w:left w:val="single" w:sz="4" w:space="0" w:color="auto"/>
              <w:bottom w:val="single" w:sz="8" w:space="0" w:color="auto"/>
              <w:right w:val="nil"/>
            </w:tcBorders>
            <w:shd w:val="clear" w:color="auto" w:fill="auto"/>
            <w:vAlign w:val="bottom"/>
            <w:hideMark/>
          </w:tcPr>
          <w:p w:rsidR="00110A44" w:rsidRPr="00110A44" w:rsidRDefault="00110A44" w:rsidP="00990DB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Measured Maximum Force(</w:t>
            </w:r>
            <w:proofErr w:type="spellStart"/>
            <w:r w:rsidRPr="00110A44">
              <w:rPr>
                <w:rFonts w:ascii="Calibri" w:hAnsi="Calibri"/>
                <w:sz w:val="22"/>
                <w:szCs w:val="22"/>
                <w:lang w:val="en-US" w:eastAsia="en-US"/>
              </w:rPr>
              <w:t>nN</w:t>
            </w:r>
            <w:proofErr w:type="spellEnd"/>
            <w:r w:rsidRPr="00110A44">
              <w:rPr>
                <w:rFonts w:ascii="Calibri" w:hAnsi="Calibri"/>
                <w:sz w:val="22"/>
                <w:szCs w:val="22"/>
                <w:lang w:val="en-US" w:eastAsia="en-US"/>
              </w:rPr>
              <w:t>)</w:t>
            </w:r>
          </w:p>
        </w:tc>
        <w:tc>
          <w:tcPr>
            <w:tcW w:w="1610" w:type="dxa"/>
            <w:tcBorders>
              <w:top w:val="single" w:sz="4" w:space="0" w:color="auto"/>
              <w:left w:val="nil"/>
              <w:bottom w:val="single" w:sz="8" w:space="0" w:color="auto"/>
              <w:right w:val="single" w:sz="4" w:space="0" w:color="auto"/>
            </w:tcBorders>
            <w:shd w:val="clear" w:color="auto" w:fill="auto"/>
            <w:vAlign w:val="bottom"/>
            <w:hideMark/>
          </w:tcPr>
          <w:p w:rsidR="00110A44" w:rsidRPr="00110A44" w:rsidRDefault="00110A44" w:rsidP="00990DB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Calculated Wetted Tip Perimeter (nm)</w:t>
            </w:r>
          </w:p>
        </w:tc>
        <w:tc>
          <w:tcPr>
            <w:tcW w:w="1170" w:type="dxa"/>
            <w:tcBorders>
              <w:top w:val="single" w:sz="4" w:space="0" w:color="auto"/>
              <w:left w:val="nil"/>
              <w:bottom w:val="single" w:sz="8" w:space="0" w:color="auto"/>
              <w:right w:val="nil"/>
            </w:tcBorders>
            <w:shd w:val="clear" w:color="auto" w:fill="auto"/>
            <w:vAlign w:val="bottom"/>
            <w:hideMark/>
          </w:tcPr>
          <w:p w:rsidR="00110A44" w:rsidRPr="00110A44" w:rsidRDefault="00110A44" w:rsidP="00990DB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Measured Maximum Force(</w:t>
            </w:r>
            <w:proofErr w:type="spellStart"/>
            <w:r w:rsidRPr="00110A44">
              <w:rPr>
                <w:rFonts w:ascii="Calibri" w:hAnsi="Calibri"/>
                <w:sz w:val="22"/>
                <w:szCs w:val="22"/>
                <w:lang w:val="en-US" w:eastAsia="en-US"/>
              </w:rPr>
              <w:t>nN</w:t>
            </w:r>
            <w:proofErr w:type="spellEnd"/>
            <w:r w:rsidRPr="00110A44">
              <w:rPr>
                <w:rFonts w:ascii="Calibri" w:hAnsi="Calibri"/>
                <w:sz w:val="22"/>
                <w:szCs w:val="22"/>
                <w:lang w:val="en-US" w:eastAsia="en-US"/>
              </w:rPr>
              <w:t>)</w:t>
            </w:r>
          </w:p>
        </w:tc>
        <w:tc>
          <w:tcPr>
            <w:tcW w:w="1260" w:type="dxa"/>
            <w:tcBorders>
              <w:top w:val="single" w:sz="4" w:space="0" w:color="auto"/>
              <w:left w:val="nil"/>
              <w:bottom w:val="single" w:sz="8" w:space="0" w:color="auto"/>
              <w:right w:val="nil"/>
            </w:tcBorders>
            <w:shd w:val="clear" w:color="auto" w:fill="auto"/>
            <w:vAlign w:val="bottom"/>
            <w:hideMark/>
          </w:tcPr>
          <w:p w:rsidR="00110A44" w:rsidRPr="00110A44" w:rsidRDefault="00110A44" w:rsidP="00990DB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Calculated Wetted Tip Perimeter (nm)</w:t>
            </w:r>
          </w:p>
        </w:tc>
        <w:tc>
          <w:tcPr>
            <w:tcW w:w="1123" w:type="dxa"/>
            <w:tcBorders>
              <w:top w:val="single" w:sz="4" w:space="0" w:color="auto"/>
              <w:left w:val="single" w:sz="4" w:space="0" w:color="auto"/>
              <w:bottom w:val="single" w:sz="8" w:space="0" w:color="auto"/>
              <w:right w:val="nil"/>
            </w:tcBorders>
            <w:shd w:val="clear" w:color="auto" w:fill="auto"/>
            <w:vAlign w:val="bottom"/>
            <w:hideMark/>
          </w:tcPr>
          <w:p w:rsidR="00110A44" w:rsidRPr="00110A44" w:rsidRDefault="00110A44" w:rsidP="00990DB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Measured Maximum Force(</w:t>
            </w:r>
            <w:proofErr w:type="spellStart"/>
            <w:r w:rsidRPr="00110A44">
              <w:rPr>
                <w:rFonts w:ascii="Calibri" w:hAnsi="Calibri"/>
                <w:sz w:val="22"/>
                <w:szCs w:val="22"/>
                <w:lang w:val="en-US" w:eastAsia="en-US"/>
              </w:rPr>
              <w:t>nN</w:t>
            </w:r>
            <w:proofErr w:type="spellEnd"/>
            <w:r w:rsidRPr="00110A44">
              <w:rPr>
                <w:rFonts w:ascii="Calibri" w:hAnsi="Calibri"/>
                <w:sz w:val="22"/>
                <w:szCs w:val="22"/>
                <w:lang w:val="en-US" w:eastAsia="en-US"/>
              </w:rPr>
              <w:t>)</w:t>
            </w:r>
          </w:p>
        </w:tc>
        <w:tc>
          <w:tcPr>
            <w:tcW w:w="1480" w:type="dxa"/>
            <w:tcBorders>
              <w:top w:val="single" w:sz="4" w:space="0" w:color="auto"/>
              <w:left w:val="nil"/>
              <w:bottom w:val="single" w:sz="8" w:space="0" w:color="auto"/>
              <w:right w:val="single" w:sz="4" w:space="0" w:color="auto"/>
            </w:tcBorders>
            <w:shd w:val="clear" w:color="auto" w:fill="auto"/>
            <w:vAlign w:val="bottom"/>
            <w:hideMark/>
          </w:tcPr>
          <w:p w:rsidR="00110A44" w:rsidRPr="00110A44" w:rsidRDefault="00110A44" w:rsidP="00990DB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Calculated Surface Tension (</w:t>
            </w:r>
            <w:proofErr w:type="spellStart"/>
            <w:r w:rsidRPr="00110A44">
              <w:rPr>
                <w:rFonts w:ascii="Calibri" w:hAnsi="Calibri"/>
                <w:sz w:val="22"/>
                <w:szCs w:val="22"/>
                <w:lang w:val="en-US" w:eastAsia="en-US"/>
              </w:rPr>
              <w:t>dyn</w:t>
            </w:r>
            <w:proofErr w:type="spellEnd"/>
            <w:r w:rsidRPr="00110A44">
              <w:rPr>
                <w:rFonts w:ascii="Calibri" w:hAnsi="Calibri"/>
                <w:sz w:val="22"/>
                <w:szCs w:val="22"/>
                <w:lang w:val="en-US" w:eastAsia="en-US"/>
              </w:rPr>
              <w:t>/cm)</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110A44" w:rsidRPr="00110A44" w:rsidRDefault="00990DB4"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-Particles generated</w:t>
            </w:r>
          </w:p>
        </w:tc>
        <w:tc>
          <w:tcPr>
            <w:tcW w:w="1200"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61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17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26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left"/>
              <w:rPr>
                <w:rFonts w:ascii="Calibri" w:hAnsi="Calibri"/>
                <w:sz w:val="22"/>
                <w:szCs w:val="22"/>
                <w:lang w:val="en-US" w:eastAsia="en-US"/>
              </w:rPr>
            </w:pPr>
          </w:p>
        </w:tc>
        <w:tc>
          <w:tcPr>
            <w:tcW w:w="1123"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10.1</w:t>
            </w:r>
          </w:p>
        </w:tc>
        <w:tc>
          <w:tcPr>
            <w:tcW w:w="148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26.8</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110A44" w:rsidRPr="00110A44" w:rsidRDefault="00CA5FD3" w:rsidP="00990DB4">
            <w:pPr>
              <w:spacing w:before="0" w:line="240" w:lineRule="auto"/>
              <w:jc w:val="left"/>
              <w:rPr>
                <w:rFonts w:ascii="Calibri" w:hAnsi="Calibri"/>
                <w:sz w:val="22"/>
                <w:szCs w:val="22"/>
                <w:lang w:val="en-US" w:eastAsia="en-US"/>
              </w:rPr>
            </w:pPr>
            <w:r>
              <w:rPr>
                <w:rFonts w:ascii="Calibri" w:hAnsi="Calibri"/>
                <w:sz w:val="22"/>
                <w:szCs w:val="22"/>
                <w:lang w:val="en-US" w:eastAsia="en-US"/>
              </w:rPr>
              <w:t>at</w:t>
            </w:r>
            <w:r w:rsidRPr="00110A44">
              <w:rPr>
                <w:rFonts w:ascii="Calibri" w:hAnsi="Calibri"/>
                <w:sz w:val="22"/>
                <w:szCs w:val="22"/>
                <w:lang w:val="en-US" w:eastAsia="en-US"/>
              </w:rPr>
              <w:t xml:space="preserve"> </w:t>
            </w:r>
            <w:r w:rsidR="00110A44" w:rsidRPr="00110A44">
              <w:rPr>
                <w:rFonts w:ascii="Calibri" w:hAnsi="Calibri"/>
                <w:sz w:val="22"/>
                <w:szCs w:val="22"/>
                <w:lang w:val="en-US" w:eastAsia="en-US"/>
              </w:rPr>
              <w:t>&lt;10%</w:t>
            </w:r>
            <w:r w:rsidR="00990DB4">
              <w:rPr>
                <w:rFonts w:ascii="Calibri" w:hAnsi="Calibri"/>
                <w:sz w:val="22"/>
                <w:szCs w:val="22"/>
                <w:lang w:val="en-US" w:eastAsia="en-US"/>
              </w:rPr>
              <w:t xml:space="preserve"> RH</w:t>
            </w:r>
          </w:p>
        </w:tc>
        <w:tc>
          <w:tcPr>
            <w:tcW w:w="1200"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9.7</w:t>
            </w:r>
          </w:p>
        </w:tc>
        <w:tc>
          <w:tcPr>
            <w:tcW w:w="161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377.0</w:t>
            </w:r>
          </w:p>
        </w:tc>
        <w:tc>
          <w:tcPr>
            <w:tcW w:w="117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11.0</w:t>
            </w:r>
          </w:p>
        </w:tc>
        <w:tc>
          <w:tcPr>
            <w:tcW w:w="126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373.8</w:t>
            </w:r>
          </w:p>
        </w:tc>
        <w:tc>
          <w:tcPr>
            <w:tcW w:w="1123"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10.3</w:t>
            </w:r>
          </w:p>
        </w:tc>
        <w:tc>
          <w:tcPr>
            <w:tcW w:w="148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27.4</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990DB4"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-Standard: α-</w:t>
            </w:r>
            <w:proofErr w:type="spellStart"/>
            <w:r>
              <w:rPr>
                <w:rFonts w:ascii="Calibri" w:hAnsi="Calibri"/>
                <w:sz w:val="22"/>
                <w:szCs w:val="22"/>
                <w:lang w:val="en-US" w:eastAsia="en-US"/>
              </w:rPr>
              <w:t>pinene</w:t>
            </w:r>
            <w:proofErr w:type="spellEnd"/>
            <w:r>
              <w:rPr>
                <w:rFonts w:ascii="Calibri" w:hAnsi="Calibri"/>
                <w:sz w:val="22"/>
                <w:szCs w:val="22"/>
                <w:lang w:val="en-US" w:eastAsia="en-US"/>
              </w:rPr>
              <w:t xml:space="preserve"> </w:t>
            </w:r>
          </w:p>
        </w:tc>
        <w:tc>
          <w:tcPr>
            <w:tcW w:w="1200"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9.6</w:t>
            </w:r>
          </w:p>
        </w:tc>
        <w:tc>
          <w:tcPr>
            <w:tcW w:w="161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373.8</w:t>
            </w:r>
          </w:p>
        </w:tc>
        <w:tc>
          <w:tcPr>
            <w:tcW w:w="117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10.9</w:t>
            </w:r>
          </w:p>
        </w:tc>
        <w:tc>
          <w:tcPr>
            <w:tcW w:w="126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370.7</w:t>
            </w:r>
          </w:p>
        </w:tc>
        <w:tc>
          <w:tcPr>
            <w:tcW w:w="1123"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10.2</w:t>
            </w:r>
          </w:p>
        </w:tc>
        <w:tc>
          <w:tcPr>
            <w:tcW w:w="148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27.0</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110A44" w:rsidRPr="00110A44" w:rsidRDefault="00CA5FD3" w:rsidP="00990DB4">
            <w:pPr>
              <w:spacing w:before="0" w:line="240" w:lineRule="auto"/>
              <w:jc w:val="left"/>
              <w:rPr>
                <w:rFonts w:ascii="Calibri" w:hAnsi="Calibri"/>
                <w:sz w:val="22"/>
                <w:szCs w:val="22"/>
                <w:lang w:val="en-US" w:eastAsia="en-US"/>
              </w:rPr>
            </w:pPr>
            <w:r>
              <w:rPr>
                <w:rFonts w:ascii="Calibri" w:hAnsi="Calibri"/>
                <w:sz w:val="22"/>
                <w:szCs w:val="22"/>
                <w:lang w:val="en-US" w:eastAsia="en-US"/>
              </w:rPr>
              <w:t>(97% purity)</w:t>
            </w:r>
          </w:p>
        </w:tc>
        <w:tc>
          <w:tcPr>
            <w:tcW w:w="1200"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9.7</w:t>
            </w:r>
          </w:p>
        </w:tc>
        <w:tc>
          <w:tcPr>
            <w:tcW w:w="161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377.0</w:t>
            </w:r>
          </w:p>
        </w:tc>
        <w:tc>
          <w:tcPr>
            <w:tcW w:w="117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10.8</w:t>
            </w:r>
          </w:p>
        </w:tc>
        <w:tc>
          <w:tcPr>
            <w:tcW w:w="126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364.4</w:t>
            </w:r>
          </w:p>
        </w:tc>
        <w:tc>
          <w:tcPr>
            <w:tcW w:w="1123"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11.4</w:t>
            </w:r>
          </w:p>
        </w:tc>
        <w:tc>
          <w:tcPr>
            <w:tcW w:w="148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30.2</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 xml:space="preserve">-Check Standard: Oleic </w:t>
            </w:r>
          </w:p>
        </w:tc>
        <w:tc>
          <w:tcPr>
            <w:tcW w:w="1200"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 </w:t>
            </w:r>
          </w:p>
        </w:tc>
        <w:tc>
          <w:tcPr>
            <w:tcW w:w="161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 </w:t>
            </w:r>
          </w:p>
        </w:tc>
        <w:tc>
          <w:tcPr>
            <w:tcW w:w="117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 </w:t>
            </w:r>
          </w:p>
        </w:tc>
        <w:tc>
          <w:tcPr>
            <w:tcW w:w="1260" w:type="dxa"/>
            <w:tcBorders>
              <w:top w:val="nil"/>
              <w:left w:val="nil"/>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p>
        </w:tc>
        <w:tc>
          <w:tcPr>
            <w:tcW w:w="1123" w:type="dxa"/>
            <w:tcBorders>
              <w:top w:val="nil"/>
              <w:left w:val="single" w:sz="4" w:space="0" w:color="auto"/>
              <w:bottom w:val="nil"/>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10.5</w:t>
            </w:r>
          </w:p>
        </w:tc>
        <w:tc>
          <w:tcPr>
            <w:tcW w:w="1480" w:type="dxa"/>
            <w:tcBorders>
              <w:top w:val="nil"/>
              <w:left w:val="nil"/>
              <w:bottom w:val="nil"/>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27.8</w:t>
            </w:r>
          </w:p>
        </w:tc>
      </w:tr>
      <w:tr w:rsidR="00CA5FD3" w:rsidRPr="00110A44" w:rsidTr="00CA5FD3">
        <w:trPr>
          <w:trHeight w:val="300"/>
        </w:trPr>
        <w:tc>
          <w:tcPr>
            <w:tcW w:w="2340" w:type="dxa"/>
            <w:tcBorders>
              <w:top w:val="nil"/>
              <w:left w:val="nil"/>
              <w:bottom w:val="nil"/>
              <w:right w:val="nil"/>
            </w:tcBorders>
            <w:shd w:val="clear" w:color="auto" w:fill="auto"/>
            <w:noWrap/>
            <w:vAlign w:val="bottom"/>
          </w:tcPr>
          <w:p w:rsidR="00CA5FD3"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Acid (90% purity)</w:t>
            </w:r>
          </w:p>
        </w:tc>
        <w:tc>
          <w:tcPr>
            <w:tcW w:w="1200" w:type="dxa"/>
            <w:tcBorders>
              <w:top w:val="nil"/>
              <w:left w:val="single" w:sz="4" w:space="0" w:color="auto"/>
              <w:bottom w:val="nil"/>
              <w:right w:val="nil"/>
            </w:tcBorders>
            <w:shd w:val="clear" w:color="auto" w:fill="auto"/>
            <w:noWrap/>
            <w:vAlign w:val="bottom"/>
          </w:tcPr>
          <w:p w:rsidR="00CA5FD3" w:rsidRPr="00110A44" w:rsidRDefault="00CA5FD3" w:rsidP="00110A44">
            <w:pPr>
              <w:spacing w:before="0" w:line="240" w:lineRule="auto"/>
              <w:jc w:val="center"/>
              <w:rPr>
                <w:rFonts w:ascii="Calibri" w:hAnsi="Calibri"/>
                <w:sz w:val="22"/>
                <w:szCs w:val="22"/>
                <w:lang w:val="en-US" w:eastAsia="en-US"/>
              </w:rPr>
            </w:pPr>
          </w:p>
        </w:tc>
        <w:tc>
          <w:tcPr>
            <w:tcW w:w="1610" w:type="dxa"/>
            <w:tcBorders>
              <w:top w:val="nil"/>
              <w:left w:val="nil"/>
              <w:bottom w:val="nil"/>
              <w:right w:val="single" w:sz="4" w:space="0" w:color="auto"/>
            </w:tcBorders>
            <w:shd w:val="clear" w:color="auto" w:fill="auto"/>
            <w:noWrap/>
            <w:vAlign w:val="bottom"/>
          </w:tcPr>
          <w:p w:rsidR="00CA5FD3" w:rsidRPr="00110A44" w:rsidRDefault="00CA5FD3" w:rsidP="00110A44">
            <w:pPr>
              <w:spacing w:before="0" w:line="240" w:lineRule="auto"/>
              <w:jc w:val="center"/>
              <w:rPr>
                <w:rFonts w:ascii="Calibri" w:hAnsi="Calibri"/>
                <w:sz w:val="22"/>
                <w:szCs w:val="22"/>
                <w:lang w:val="en-US" w:eastAsia="en-US"/>
              </w:rPr>
            </w:pPr>
          </w:p>
        </w:tc>
        <w:tc>
          <w:tcPr>
            <w:tcW w:w="1170" w:type="dxa"/>
            <w:tcBorders>
              <w:top w:val="nil"/>
              <w:left w:val="nil"/>
              <w:bottom w:val="nil"/>
              <w:right w:val="nil"/>
            </w:tcBorders>
            <w:shd w:val="clear" w:color="auto" w:fill="auto"/>
            <w:noWrap/>
            <w:vAlign w:val="bottom"/>
          </w:tcPr>
          <w:p w:rsidR="00CA5FD3" w:rsidRPr="00110A44" w:rsidRDefault="00CA5FD3" w:rsidP="00110A44">
            <w:pPr>
              <w:spacing w:before="0" w:line="240" w:lineRule="auto"/>
              <w:jc w:val="center"/>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tcPr>
          <w:p w:rsidR="00CA5FD3" w:rsidRPr="00110A44" w:rsidRDefault="00CA5FD3" w:rsidP="00110A44">
            <w:pPr>
              <w:spacing w:before="0" w:line="240" w:lineRule="auto"/>
              <w:jc w:val="center"/>
              <w:rPr>
                <w:rFonts w:ascii="Calibri" w:hAnsi="Calibri"/>
                <w:sz w:val="22"/>
                <w:szCs w:val="22"/>
                <w:lang w:val="en-US" w:eastAsia="en-US"/>
              </w:rPr>
            </w:pPr>
          </w:p>
        </w:tc>
        <w:tc>
          <w:tcPr>
            <w:tcW w:w="1123" w:type="dxa"/>
            <w:tcBorders>
              <w:top w:val="nil"/>
              <w:left w:val="single" w:sz="4" w:space="0" w:color="auto"/>
              <w:bottom w:val="nil"/>
              <w:right w:val="nil"/>
            </w:tcBorders>
            <w:shd w:val="clear" w:color="auto" w:fill="auto"/>
            <w:noWrap/>
            <w:vAlign w:val="bottom"/>
          </w:tcPr>
          <w:p w:rsidR="00CA5FD3" w:rsidRPr="00110A44" w:rsidRDefault="00CA5FD3" w:rsidP="00110A44">
            <w:pPr>
              <w:spacing w:before="0" w:line="240" w:lineRule="auto"/>
              <w:jc w:val="center"/>
              <w:rPr>
                <w:rFonts w:ascii="Calibri" w:hAnsi="Calibri"/>
                <w:sz w:val="22"/>
                <w:szCs w:val="22"/>
                <w:lang w:val="en-US" w:eastAsia="en-US"/>
              </w:rPr>
            </w:pPr>
          </w:p>
        </w:tc>
        <w:tc>
          <w:tcPr>
            <w:tcW w:w="1480" w:type="dxa"/>
            <w:tcBorders>
              <w:top w:val="nil"/>
              <w:left w:val="nil"/>
              <w:bottom w:val="nil"/>
              <w:right w:val="single" w:sz="4" w:space="0" w:color="auto"/>
            </w:tcBorders>
            <w:shd w:val="clear" w:color="auto" w:fill="auto"/>
            <w:noWrap/>
            <w:vAlign w:val="bottom"/>
          </w:tcPr>
          <w:p w:rsidR="00CA5FD3" w:rsidRPr="00110A44" w:rsidRDefault="00CA5FD3" w:rsidP="00110A44">
            <w:pPr>
              <w:spacing w:before="0" w:line="240" w:lineRule="auto"/>
              <w:jc w:val="center"/>
              <w:rPr>
                <w:rFonts w:ascii="Calibri" w:hAnsi="Calibri"/>
                <w:sz w:val="22"/>
                <w:szCs w:val="22"/>
                <w:lang w:val="en-US" w:eastAsia="en-US"/>
              </w:rPr>
            </w:pPr>
          </w:p>
        </w:tc>
      </w:tr>
      <w:tr w:rsidR="00CA5FD3" w:rsidRPr="00110A44" w:rsidTr="00CA5FD3">
        <w:trPr>
          <w:trHeight w:val="300"/>
        </w:trPr>
        <w:tc>
          <w:tcPr>
            <w:tcW w:w="2340" w:type="dxa"/>
            <w:tcBorders>
              <w:top w:val="single" w:sz="4" w:space="0" w:color="auto"/>
              <w:left w:val="nil"/>
              <w:bottom w:val="single" w:sz="4" w:space="0" w:color="auto"/>
              <w:right w:val="nil"/>
            </w:tcBorders>
            <w:shd w:val="clear" w:color="auto" w:fill="auto"/>
            <w:noWrap/>
            <w:vAlign w:val="bottom"/>
            <w:hideMark/>
          </w:tcPr>
          <w:p w:rsidR="00110A44" w:rsidRPr="00110A44" w:rsidRDefault="00110A44" w:rsidP="00990DB4">
            <w:pPr>
              <w:spacing w:before="0" w:line="240" w:lineRule="auto"/>
              <w:jc w:val="left"/>
              <w:rPr>
                <w:rFonts w:ascii="Calibri" w:hAnsi="Calibri"/>
                <w:b/>
                <w:bCs/>
                <w:sz w:val="22"/>
                <w:szCs w:val="22"/>
                <w:lang w:val="en-US" w:eastAsia="en-US"/>
              </w:rPr>
            </w:pPr>
            <w:r w:rsidRPr="00110A44">
              <w:rPr>
                <w:rFonts w:ascii="Calibri" w:hAnsi="Calibri"/>
                <w:b/>
                <w:bCs/>
                <w:sz w:val="22"/>
                <w:szCs w:val="22"/>
                <w:lang w:val="en-US" w:eastAsia="en-US"/>
              </w:rPr>
              <w:t>Average</w:t>
            </w:r>
          </w:p>
        </w:tc>
        <w:tc>
          <w:tcPr>
            <w:tcW w:w="1200" w:type="dxa"/>
            <w:tcBorders>
              <w:top w:val="single" w:sz="4" w:space="0" w:color="auto"/>
              <w:left w:val="single" w:sz="4" w:space="0" w:color="auto"/>
              <w:bottom w:val="single" w:sz="4" w:space="0" w:color="auto"/>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610" w:type="dxa"/>
            <w:tcBorders>
              <w:top w:val="single" w:sz="4" w:space="0" w:color="auto"/>
              <w:left w:val="nil"/>
              <w:bottom w:val="single" w:sz="4" w:space="0" w:color="auto"/>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375.9±1.1</w:t>
            </w:r>
          </w:p>
        </w:tc>
        <w:tc>
          <w:tcPr>
            <w:tcW w:w="1170" w:type="dxa"/>
            <w:tcBorders>
              <w:top w:val="single" w:sz="4" w:space="0" w:color="auto"/>
              <w:left w:val="nil"/>
              <w:bottom w:val="single" w:sz="4" w:space="0" w:color="auto"/>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260" w:type="dxa"/>
            <w:tcBorders>
              <w:top w:val="single" w:sz="4" w:space="0" w:color="auto"/>
              <w:left w:val="nil"/>
              <w:bottom w:val="single" w:sz="4" w:space="0" w:color="auto"/>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369.7±2.8</w:t>
            </w:r>
          </w:p>
        </w:tc>
        <w:tc>
          <w:tcPr>
            <w:tcW w:w="1123" w:type="dxa"/>
            <w:tcBorders>
              <w:top w:val="single" w:sz="4" w:space="0" w:color="auto"/>
              <w:left w:val="single" w:sz="4" w:space="0" w:color="auto"/>
              <w:bottom w:val="single" w:sz="4" w:space="0" w:color="auto"/>
              <w:right w:val="nil"/>
            </w:tcBorders>
            <w:shd w:val="clear" w:color="auto" w:fill="auto"/>
            <w:noWrap/>
            <w:vAlign w:val="bottom"/>
            <w:hideMark/>
          </w:tcPr>
          <w:p w:rsidR="00110A44" w:rsidRPr="00110A44" w:rsidRDefault="00110A44" w:rsidP="00110A44">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110A44" w:rsidRPr="00110A44" w:rsidRDefault="00110A44" w:rsidP="00110A44">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27.8±0.6</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-Particles generated</w:t>
            </w:r>
          </w:p>
        </w:tc>
        <w:tc>
          <w:tcPr>
            <w:tcW w:w="1200"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61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17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48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at</w:t>
            </w:r>
            <w:r w:rsidRPr="00110A44">
              <w:rPr>
                <w:rFonts w:ascii="Calibri" w:hAnsi="Calibri"/>
                <w:sz w:val="22"/>
                <w:szCs w:val="22"/>
                <w:lang w:val="en-US" w:eastAsia="en-US"/>
              </w:rPr>
              <w:t xml:space="preserve"> &lt;10%</w:t>
            </w:r>
            <w:r>
              <w:rPr>
                <w:rFonts w:ascii="Calibri" w:hAnsi="Calibri"/>
                <w:sz w:val="22"/>
                <w:szCs w:val="22"/>
                <w:lang w:val="en-US" w:eastAsia="en-US"/>
              </w:rPr>
              <w:t xml:space="preserve"> RH</w:t>
            </w:r>
          </w:p>
        </w:tc>
        <w:tc>
          <w:tcPr>
            <w:tcW w:w="1200"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11.7</w:t>
            </w:r>
          </w:p>
        </w:tc>
        <w:tc>
          <w:tcPr>
            <w:tcW w:w="161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395.8</w:t>
            </w:r>
          </w:p>
        </w:tc>
        <w:tc>
          <w:tcPr>
            <w:tcW w:w="117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10.8</w:t>
            </w:r>
          </w:p>
        </w:tc>
        <w:tc>
          <w:tcPr>
            <w:tcW w:w="148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27.2</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 xml:space="preserve">-Standard: Oleic Acid </w:t>
            </w:r>
          </w:p>
        </w:tc>
        <w:tc>
          <w:tcPr>
            <w:tcW w:w="1200"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11.8</w:t>
            </w:r>
          </w:p>
        </w:tc>
        <w:tc>
          <w:tcPr>
            <w:tcW w:w="161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399.0</w:t>
            </w:r>
          </w:p>
        </w:tc>
        <w:tc>
          <w:tcPr>
            <w:tcW w:w="117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10.6</w:t>
            </w:r>
          </w:p>
        </w:tc>
        <w:tc>
          <w:tcPr>
            <w:tcW w:w="148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26.7</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(90% purity)</w:t>
            </w:r>
          </w:p>
        </w:tc>
        <w:tc>
          <w:tcPr>
            <w:tcW w:w="1200"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11.7</w:t>
            </w:r>
          </w:p>
        </w:tc>
        <w:tc>
          <w:tcPr>
            <w:tcW w:w="161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395.8</w:t>
            </w:r>
          </w:p>
        </w:tc>
        <w:tc>
          <w:tcPr>
            <w:tcW w:w="117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10.6</w:t>
            </w:r>
          </w:p>
        </w:tc>
        <w:tc>
          <w:tcPr>
            <w:tcW w:w="148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26.8</w:t>
            </w:r>
          </w:p>
        </w:tc>
      </w:tr>
      <w:tr w:rsidR="00CA5FD3" w:rsidRPr="00110A44" w:rsidTr="00CA5FD3">
        <w:trPr>
          <w:trHeight w:val="300"/>
        </w:trPr>
        <w:tc>
          <w:tcPr>
            <w:tcW w:w="2340" w:type="dxa"/>
            <w:tcBorders>
              <w:top w:val="nil"/>
              <w:left w:val="nil"/>
              <w:bottom w:val="nil"/>
              <w:right w:val="nil"/>
            </w:tcBorders>
            <w:shd w:val="clear" w:color="auto" w:fill="auto"/>
            <w:noWrap/>
            <w:vAlign w:val="bottom"/>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 xml:space="preserve">-Check Standard: None </w:t>
            </w:r>
          </w:p>
        </w:tc>
        <w:tc>
          <w:tcPr>
            <w:tcW w:w="1200" w:type="dxa"/>
            <w:tcBorders>
              <w:top w:val="nil"/>
              <w:left w:val="single" w:sz="4" w:space="0" w:color="auto"/>
              <w:bottom w:val="nil"/>
              <w:right w:val="nil"/>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c>
          <w:tcPr>
            <w:tcW w:w="1610" w:type="dxa"/>
            <w:tcBorders>
              <w:top w:val="nil"/>
              <w:left w:val="nil"/>
              <w:bottom w:val="nil"/>
              <w:right w:val="single" w:sz="4" w:space="0" w:color="auto"/>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c>
          <w:tcPr>
            <w:tcW w:w="1170" w:type="dxa"/>
            <w:tcBorders>
              <w:top w:val="nil"/>
              <w:left w:val="nil"/>
              <w:bottom w:val="nil"/>
              <w:right w:val="nil"/>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tcPr>
          <w:p w:rsidR="00CA5FD3" w:rsidRPr="00110A44" w:rsidRDefault="00CA5FD3" w:rsidP="00CA5FD3">
            <w:pPr>
              <w:spacing w:before="0" w:line="240" w:lineRule="auto"/>
              <w:jc w:val="center"/>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c>
          <w:tcPr>
            <w:tcW w:w="1480" w:type="dxa"/>
            <w:tcBorders>
              <w:top w:val="nil"/>
              <w:left w:val="nil"/>
              <w:bottom w:val="nil"/>
              <w:right w:val="single" w:sz="4" w:space="0" w:color="auto"/>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r>
      <w:tr w:rsidR="00CA5FD3" w:rsidRPr="00110A44" w:rsidTr="00CA5FD3">
        <w:trPr>
          <w:trHeight w:val="300"/>
        </w:trPr>
        <w:tc>
          <w:tcPr>
            <w:tcW w:w="2340" w:type="dxa"/>
            <w:tcBorders>
              <w:top w:val="nil"/>
              <w:left w:val="nil"/>
              <w:bottom w:val="nil"/>
              <w:right w:val="nil"/>
            </w:tcBorders>
            <w:shd w:val="clear" w:color="auto" w:fill="auto"/>
            <w:noWrap/>
            <w:vAlign w:val="bottom"/>
          </w:tcPr>
          <w:p w:rsidR="00CA5FD3" w:rsidRDefault="00CA5FD3" w:rsidP="00CA5FD3">
            <w:pPr>
              <w:spacing w:before="0" w:line="240" w:lineRule="auto"/>
              <w:jc w:val="left"/>
              <w:rPr>
                <w:rFonts w:ascii="Calibri" w:hAnsi="Calibri"/>
                <w:sz w:val="22"/>
                <w:szCs w:val="22"/>
                <w:lang w:val="en-US" w:eastAsia="en-US"/>
              </w:rPr>
            </w:pPr>
          </w:p>
        </w:tc>
        <w:tc>
          <w:tcPr>
            <w:tcW w:w="1200" w:type="dxa"/>
            <w:tcBorders>
              <w:top w:val="nil"/>
              <w:left w:val="single" w:sz="4" w:space="0" w:color="auto"/>
              <w:bottom w:val="nil"/>
              <w:right w:val="nil"/>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c>
          <w:tcPr>
            <w:tcW w:w="1610" w:type="dxa"/>
            <w:tcBorders>
              <w:top w:val="nil"/>
              <w:left w:val="nil"/>
              <w:bottom w:val="nil"/>
              <w:right w:val="single" w:sz="4" w:space="0" w:color="auto"/>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c>
          <w:tcPr>
            <w:tcW w:w="1170" w:type="dxa"/>
            <w:tcBorders>
              <w:top w:val="nil"/>
              <w:left w:val="nil"/>
              <w:bottom w:val="nil"/>
              <w:right w:val="nil"/>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tcPr>
          <w:p w:rsidR="00CA5FD3" w:rsidRPr="00110A44" w:rsidRDefault="00CA5FD3" w:rsidP="00CA5FD3">
            <w:pPr>
              <w:spacing w:before="0" w:line="240" w:lineRule="auto"/>
              <w:jc w:val="center"/>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c>
          <w:tcPr>
            <w:tcW w:w="1480" w:type="dxa"/>
            <w:tcBorders>
              <w:top w:val="nil"/>
              <w:left w:val="nil"/>
              <w:bottom w:val="nil"/>
              <w:right w:val="single" w:sz="4" w:space="0" w:color="auto"/>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r>
      <w:tr w:rsidR="00CA5FD3" w:rsidRPr="00110A44" w:rsidTr="00CA5FD3">
        <w:trPr>
          <w:trHeight w:val="300"/>
        </w:trPr>
        <w:tc>
          <w:tcPr>
            <w:tcW w:w="2340" w:type="dxa"/>
            <w:tcBorders>
              <w:top w:val="single" w:sz="4" w:space="0" w:color="auto"/>
              <w:left w:val="nil"/>
              <w:bottom w:val="single" w:sz="4" w:space="0" w:color="auto"/>
              <w:right w:val="nil"/>
            </w:tcBorders>
            <w:shd w:val="clear" w:color="auto" w:fill="auto"/>
            <w:noWrap/>
            <w:vAlign w:val="bottom"/>
            <w:hideMark/>
          </w:tcPr>
          <w:p w:rsidR="00CA5FD3" w:rsidRPr="00110A44" w:rsidRDefault="00CA5FD3" w:rsidP="00CA5FD3">
            <w:pPr>
              <w:spacing w:before="0" w:line="240" w:lineRule="auto"/>
              <w:jc w:val="left"/>
              <w:rPr>
                <w:rFonts w:ascii="Calibri" w:hAnsi="Calibri"/>
                <w:b/>
                <w:bCs/>
                <w:sz w:val="22"/>
                <w:szCs w:val="22"/>
                <w:lang w:val="en-US" w:eastAsia="en-US"/>
              </w:rPr>
            </w:pPr>
            <w:r w:rsidRPr="00110A44">
              <w:rPr>
                <w:rFonts w:ascii="Calibri" w:hAnsi="Calibri"/>
                <w:b/>
                <w:bCs/>
                <w:sz w:val="22"/>
                <w:szCs w:val="22"/>
                <w:lang w:val="en-US" w:eastAsia="en-US"/>
              </w:rPr>
              <w:t>Average</w:t>
            </w:r>
          </w:p>
        </w:tc>
        <w:tc>
          <w:tcPr>
            <w:tcW w:w="1200" w:type="dxa"/>
            <w:tcBorders>
              <w:top w:val="single" w:sz="4" w:space="0" w:color="auto"/>
              <w:left w:val="single" w:sz="4" w:space="0" w:color="auto"/>
              <w:bottom w:val="single" w:sz="4" w:space="0" w:color="auto"/>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610" w:type="dxa"/>
            <w:tcBorders>
              <w:top w:val="single" w:sz="4" w:space="0" w:color="auto"/>
              <w:left w:val="nil"/>
              <w:bottom w:val="single" w:sz="4" w:space="0" w:color="auto"/>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369.9±1.0</w:t>
            </w:r>
          </w:p>
        </w:tc>
        <w:tc>
          <w:tcPr>
            <w:tcW w:w="1170" w:type="dxa"/>
            <w:tcBorders>
              <w:top w:val="single" w:sz="4" w:space="0" w:color="auto"/>
              <w:left w:val="nil"/>
              <w:bottom w:val="single" w:sz="4" w:space="0" w:color="auto"/>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260" w:type="dxa"/>
            <w:tcBorders>
              <w:top w:val="single" w:sz="4" w:space="0" w:color="auto"/>
              <w:left w:val="nil"/>
              <w:bottom w:val="single" w:sz="4" w:space="0" w:color="auto"/>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123" w:type="dxa"/>
            <w:tcBorders>
              <w:top w:val="single" w:sz="4" w:space="0" w:color="auto"/>
              <w:left w:val="single" w:sz="4" w:space="0" w:color="auto"/>
              <w:bottom w:val="single" w:sz="4" w:space="0" w:color="auto"/>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26.9±0.2</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-Particles generated</w:t>
            </w:r>
          </w:p>
        </w:tc>
        <w:tc>
          <w:tcPr>
            <w:tcW w:w="1200"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61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17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21.4</w:t>
            </w:r>
          </w:p>
        </w:tc>
        <w:tc>
          <w:tcPr>
            <w:tcW w:w="148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43.3</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at 67% RH</w:t>
            </w:r>
          </w:p>
        </w:tc>
        <w:tc>
          <w:tcPr>
            <w:tcW w:w="1200"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12.7</w:t>
            </w:r>
          </w:p>
        </w:tc>
        <w:tc>
          <w:tcPr>
            <w:tcW w:w="161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496.4</w:t>
            </w:r>
          </w:p>
        </w:tc>
        <w:tc>
          <w:tcPr>
            <w:tcW w:w="117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21.2</w:t>
            </w:r>
          </w:p>
        </w:tc>
        <w:tc>
          <w:tcPr>
            <w:tcW w:w="148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42.9</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-Standard: α-</w:t>
            </w:r>
            <w:proofErr w:type="spellStart"/>
            <w:r>
              <w:rPr>
                <w:rFonts w:ascii="Calibri" w:hAnsi="Calibri"/>
                <w:sz w:val="22"/>
                <w:szCs w:val="22"/>
                <w:lang w:val="en-US" w:eastAsia="en-US"/>
              </w:rPr>
              <w:t>pinene</w:t>
            </w:r>
            <w:proofErr w:type="spellEnd"/>
          </w:p>
        </w:tc>
        <w:tc>
          <w:tcPr>
            <w:tcW w:w="1200"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12.5</w:t>
            </w:r>
          </w:p>
        </w:tc>
        <w:tc>
          <w:tcPr>
            <w:tcW w:w="161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490.1</w:t>
            </w:r>
          </w:p>
        </w:tc>
        <w:tc>
          <w:tcPr>
            <w:tcW w:w="117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20.6</w:t>
            </w:r>
          </w:p>
        </w:tc>
        <w:tc>
          <w:tcPr>
            <w:tcW w:w="148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41.8</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(97% purity)</w:t>
            </w:r>
          </w:p>
        </w:tc>
        <w:tc>
          <w:tcPr>
            <w:tcW w:w="1200"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12.6</w:t>
            </w:r>
          </w:p>
        </w:tc>
        <w:tc>
          <w:tcPr>
            <w:tcW w:w="161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493.2</w:t>
            </w:r>
          </w:p>
        </w:tc>
        <w:tc>
          <w:tcPr>
            <w:tcW w:w="117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22.8</w:t>
            </w:r>
          </w:p>
        </w:tc>
        <w:tc>
          <w:tcPr>
            <w:tcW w:w="148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46.3</w:t>
            </w:r>
          </w:p>
        </w:tc>
      </w:tr>
      <w:tr w:rsidR="00CA5FD3" w:rsidRPr="00110A44" w:rsidTr="00CA5FD3">
        <w:trPr>
          <w:trHeight w:val="300"/>
        </w:trPr>
        <w:tc>
          <w:tcPr>
            <w:tcW w:w="234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Pr>
                <w:rFonts w:ascii="Calibri" w:hAnsi="Calibri"/>
                <w:sz w:val="22"/>
                <w:szCs w:val="22"/>
                <w:lang w:val="en-US" w:eastAsia="en-US"/>
              </w:rPr>
              <w:t xml:space="preserve">-Check Standard: None </w:t>
            </w:r>
          </w:p>
        </w:tc>
        <w:tc>
          <w:tcPr>
            <w:tcW w:w="1200"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61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r w:rsidRPr="00110A44">
              <w:rPr>
                <w:rFonts w:ascii="Calibri" w:hAnsi="Calibri"/>
                <w:sz w:val="22"/>
                <w:szCs w:val="22"/>
                <w:lang w:val="en-US" w:eastAsia="en-US"/>
              </w:rPr>
              <w:t> </w:t>
            </w:r>
          </w:p>
        </w:tc>
        <w:tc>
          <w:tcPr>
            <w:tcW w:w="117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hideMark/>
          </w:tcPr>
          <w:p w:rsidR="00CA5FD3" w:rsidRPr="00110A44" w:rsidRDefault="00CA5FD3" w:rsidP="00CA5FD3">
            <w:pPr>
              <w:spacing w:before="0" w:line="240" w:lineRule="auto"/>
              <w:jc w:val="left"/>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23.4</w:t>
            </w:r>
          </w:p>
        </w:tc>
        <w:tc>
          <w:tcPr>
            <w:tcW w:w="1480" w:type="dxa"/>
            <w:tcBorders>
              <w:top w:val="nil"/>
              <w:left w:val="nil"/>
              <w:bottom w:val="nil"/>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sz w:val="22"/>
                <w:szCs w:val="22"/>
                <w:lang w:val="en-US" w:eastAsia="en-US"/>
              </w:rPr>
            </w:pPr>
            <w:r w:rsidRPr="00110A44">
              <w:rPr>
                <w:rFonts w:ascii="Calibri" w:hAnsi="Calibri"/>
                <w:sz w:val="22"/>
                <w:szCs w:val="22"/>
                <w:lang w:val="en-US" w:eastAsia="en-US"/>
              </w:rPr>
              <w:t>47.5</w:t>
            </w:r>
          </w:p>
        </w:tc>
      </w:tr>
      <w:tr w:rsidR="00CA5FD3" w:rsidRPr="00110A44" w:rsidTr="00CA5FD3">
        <w:trPr>
          <w:trHeight w:val="300"/>
        </w:trPr>
        <w:tc>
          <w:tcPr>
            <w:tcW w:w="2340" w:type="dxa"/>
            <w:tcBorders>
              <w:top w:val="nil"/>
              <w:left w:val="nil"/>
              <w:bottom w:val="nil"/>
              <w:right w:val="nil"/>
            </w:tcBorders>
            <w:shd w:val="clear" w:color="auto" w:fill="auto"/>
            <w:noWrap/>
            <w:vAlign w:val="bottom"/>
          </w:tcPr>
          <w:p w:rsidR="00CA5FD3" w:rsidRPr="00110A44" w:rsidRDefault="00CA5FD3" w:rsidP="00CA5FD3">
            <w:pPr>
              <w:spacing w:before="0" w:line="240" w:lineRule="auto"/>
              <w:jc w:val="left"/>
              <w:rPr>
                <w:rFonts w:ascii="Calibri" w:hAnsi="Calibri"/>
                <w:sz w:val="22"/>
                <w:szCs w:val="22"/>
                <w:lang w:val="en-US" w:eastAsia="en-US"/>
              </w:rPr>
            </w:pPr>
          </w:p>
        </w:tc>
        <w:tc>
          <w:tcPr>
            <w:tcW w:w="1200" w:type="dxa"/>
            <w:tcBorders>
              <w:top w:val="nil"/>
              <w:left w:val="single" w:sz="4" w:space="0" w:color="auto"/>
              <w:bottom w:val="nil"/>
              <w:right w:val="nil"/>
            </w:tcBorders>
            <w:shd w:val="clear" w:color="auto" w:fill="auto"/>
            <w:noWrap/>
            <w:vAlign w:val="bottom"/>
          </w:tcPr>
          <w:p w:rsidR="00CA5FD3" w:rsidRPr="00110A44" w:rsidRDefault="00CA5FD3" w:rsidP="00CA5FD3">
            <w:pPr>
              <w:spacing w:before="0" w:line="240" w:lineRule="auto"/>
              <w:jc w:val="left"/>
              <w:rPr>
                <w:rFonts w:ascii="Calibri" w:hAnsi="Calibri"/>
                <w:sz w:val="22"/>
                <w:szCs w:val="22"/>
                <w:lang w:val="en-US" w:eastAsia="en-US"/>
              </w:rPr>
            </w:pPr>
          </w:p>
        </w:tc>
        <w:tc>
          <w:tcPr>
            <w:tcW w:w="1610" w:type="dxa"/>
            <w:tcBorders>
              <w:top w:val="nil"/>
              <w:left w:val="nil"/>
              <w:bottom w:val="nil"/>
              <w:right w:val="single" w:sz="4" w:space="0" w:color="auto"/>
            </w:tcBorders>
            <w:shd w:val="clear" w:color="auto" w:fill="auto"/>
            <w:noWrap/>
            <w:vAlign w:val="bottom"/>
          </w:tcPr>
          <w:p w:rsidR="00CA5FD3" w:rsidRPr="00110A44" w:rsidRDefault="00CA5FD3" w:rsidP="00CA5FD3">
            <w:pPr>
              <w:spacing w:before="0" w:line="240" w:lineRule="auto"/>
              <w:jc w:val="left"/>
              <w:rPr>
                <w:rFonts w:ascii="Calibri" w:hAnsi="Calibri"/>
                <w:sz w:val="22"/>
                <w:szCs w:val="22"/>
                <w:lang w:val="en-US" w:eastAsia="en-US"/>
              </w:rPr>
            </w:pPr>
          </w:p>
        </w:tc>
        <w:tc>
          <w:tcPr>
            <w:tcW w:w="1170" w:type="dxa"/>
            <w:tcBorders>
              <w:top w:val="nil"/>
              <w:left w:val="nil"/>
              <w:bottom w:val="nil"/>
              <w:right w:val="nil"/>
            </w:tcBorders>
            <w:shd w:val="clear" w:color="auto" w:fill="auto"/>
            <w:noWrap/>
            <w:vAlign w:val="bottom"/>
          </w:tcPr>
          <w:p w:rsidR="00CA5FD3" w:rsidRPr="00110A44" w:rsidRDefault="00CA5FD3" w:rsidP="00CA5FD3">
            <w:pPr>
              <w:spacing w:before="0" w:line="240" w:lineRule="auto"/>
              <w:jc w:val="left"/>
              <w:rPr>
                <w:rFonts w:ascii="Calibri" w:hAnsi="Calibri"/>
                <w:sz w:val="22"/>
                <w:szCs w:val="22"/>
                <w:lang w:val="en-US" w:eastAsia="en-US"/>
              </w:rPr>
            </w:pPr>
          </w:p>
        </w:tc>
        <w:tc>
          <w:tcPr>
            <w:tcW w:w="1260" w:type="dxa"/>
            <w:tcBorders>
              <w:top w:val="nil"/>
              <w:left w:val="nil"/>
              <w:bottom w:val="nil"/>
              <w:right w:val="nil"/>
            </w:tcBorders>
            <w:shd w:val="clear" w:color="auto" w:fill="auto"/>
            <w:noWrap/>
            <w:vAlign w:val="bottom"/>
          </w:tcPr>
          <w:p w:rsidR="00CA5FD3" w:rsidRPr="00110A44" w:rsidRDefault="00CA5FD3" w:rsidP="00CA5FD3">
            <w:pPr>
              <w:spacing w:before="0" w:line="240" w:lineRule="auto"/>
              <w:jc w:val="left"/>
              <w:rPr>
                <w:color w:val="auto"/>
                <w:sz w:val="20"/>
                <w:lang w:val="en-US" w:eastAsia="en-US"/>
              </w:rPr>
            </w:pPr>
          </w:p>
        </w:tc>
        <w:tc>
          <w:tcPr>
            <w:tcW w:w="1123" w:type="dxa"/>
            <w:tcBorders>
              <w:top w:val="nil"/>
              <w:left w:val="single" w:sz="4" w:space="0" w:color="auto"/>
              <w:bottom w:val="nil"/>
              <w:right w:val="nil"/>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c>
          <w:tcPr>
            <w:tcW w:w="1480" w:type="dxa"/>
            <w:tcBorders>
              <w:top w:val="nil"/>
              <w:left w:val="nil"/>
              <w:bottom w:val="nil"/>
              <w:right w:val="single" w:sz="4" w:space="0" w:color="auto"/>
            </w:tcBorders>
            <w:shd w:val="clear" w:color="auto" w:fill="auto"/>
            <w:noWrap/>
            <w:vAlign w:val="bottom"/>
          </w:tcPr>
          <w:p w:rsidR="00CA5FD3" w:rsidRPr="00110A44" w:rsidRDefault="00CA5FD3" w:rsidP="00CA5FD3">
            <w:pPr>
              <w:spacing w:before="0" w:line="240" w:lineRule="auto"/>
              <w:jc w:val="center"/>
              <w:rPr>
                <w:rFonts w:ascii="Calibri" w:hAnsi="Calibri"/>
                <w:sz w:val="22"/>
                <w:szCs w:val="22"/>
                <w:lang w:val="en-US" w:eastAsia="en-US"/>
              </w:rPr>
            </w:pPr>
          </w:p>
        </w:tc>
      </w:tr>
      <w:tr w:rsidR="00CA5FD3" w:rsidRPr="00110A44" w:rsidTr="00CA5FD3">
        <w:trPr>
          <w:trHeight w:val="300"/>
        </w:trPr>
        <w:tc>
          <w:tcPr>
            <w:tcW w:w="2340" w:type="dxa"/>
            <w:tcBorders>
              <w:top w:val="single" w:sz="4" w:space="0" w:color="auto"/>
              <w:left w:val="nil"/>
              <w:bottom w:val="single" w:sz="4" w:space="0" w:color="auto"/>
              <w:right w:val="nil"/>
            </w:tcBorders>
            <w:shd w:val="clear" w:color="auto" w:fill="auto"/>
            <w:noWrap/>
            <w:vAlign w:val="bottom"/>
            <w:hideMark/>
          </w:tcPr>
          <w:p w:rsidR="00CA5FD3" w:rsidRPr="00110A44" w:rsidRDefault="00CA5FD3" w:rsidP="00CA5FD3">
            <w:pPr>
              <w:spacing w:before="0" w:line="240" w:lineRule="auto"/>
              <w:jc w:val="left"/>
              <w:rPr>
                <w:rFonts w:ascii="Calibri" w:hAnsi="Calibri"/>
                <w:b/>
                <w:bCs/>
                <w:sz w:val="22"/>
                <w:szCs w:val="22"/>
                <w:lang w:val="en-US" w:eastAsia="en-US"/>
              </w:rPr>
            </w:pPr>
            <w:r w:rsidRPr="00110A44">
              <w:rPr>
                <w:rFonts w:ascii="Calibri" w:hAnsi="Calibri"/>
                <w:b/>
                <w:bCs/>
                <w:sz w:val="22"/>
                <w:szCs w:val="22"/>
                <w:lang w:val="en-US" w:eastAsia="en-US"/>
              </w:rPr>
              <w:t>Average</w:t>
            </w:r>
          </w:p>
        </w:tc>
        <w:tc>
          <w:tcPr>
            <w:tcW w:w="1200" w:type="dxa"/>
            <w:tcBorders>
              <w:top w:val="single" w:sz="4" w:space="0" w:color="auto"/>
              <w:left w:val="single" w:sz="4" w:space="0" w:color="auto"/>
              <w:bottom w:val="single" w:sz="4" w:space="0" w:color="auto"/>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610" w:type="dxa"/>
            <w:tcBorders>
              <w:top w:val="single" w:sz="4" w:space="0" w:color="auto"/>
              <w:left w:val="nil"/>
              <w:bottom w:val="single" w:sz="4" w:space="0" w:color="auto"/>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493.2±1.8</w:t>
            </w:r>
          </w:p>
        </w:tc>
        <w:tc>
          <w:tcPr>
            <w:tcW w:w="1170" w:type="dxa"/>
            <w:tcBorders>
              <w:top w:val="single" w:sz="4" w:space="0" w:color="auto"/>
              <w:left w:val="nil"/>
              <w:bottom w:val="single" w:sz="4" w:space="0" w:color="auto"/>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260" w:type="dxa"/>
            <w:tcBorders>
              <w:top w:val="single" w:sz="4" w:space="0" w:color="auto"/>
              <w:left w:val="nil"/>
              <w:bottom w:val="single" w:sz="4" w:space="0" w:color="auto"/>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123" w:type="dxa"/>
            <w:tcBorders>
              <w:top w:val="single" w:sz="4" w:space="0" w:color="auto"/>
              <w:left w:val="single" w:sz="4" w:space="0" w:color="auto"/>
              <w:bottom w:val="single" w:sz="4" w:space="0" w:color="auto"/>
              <w:right w:val="nil"/>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CA5FD3" w:rsidRPr="00110A44" w:rsidRDefault="00CA5FD3" w:rsidP="00CA5FD3">
            <w:pPr>
              <w:spacing w:before="0" w:line="240" w:lineRule="auto"/>
              <w:jc w:val="center"/>
              <w:rPr>
                <w:rFonts w:ascii="Calibri" w:hAnsi="Calibri"/>
                <w:b/>
                <w:bCs/>
                <w:sz w:val="22"/>
                <w:szCs w:val="22"/>
                <w:lang w:val="en-US" w:eastAsia="en-US"/>
              </w:rPr>
            </w:pPr>
            <w:r w:rsidRPr="00110A44">
              <w:rPr>
                <w:rFonts w:ascii="Calibri" w:hAnsi="Calibri"/>
                <w:b/>
                <w:bCs/>
                <w:sz w:val="22"/>
                <w:szCs w:val="22"/>
                <w:lang w:val="en-US" w:eastAsia="en-US"/>
              </w:rPr>
              <w:t>44.4±1.1</w:t>
            </w:r>
          </w:p>
        </w:tc>
      </w:tr>
    </w:tbl>
    <w:p w:rsidR="006D3F4C" w:rsidRDefault="00E16FFA" w:rsidP="00E16FFA">
      <w:pPr>
        <w:rPr>
          <w:lang w:val="en-US" w:eastAsia="en-US"/>
        </w:rPr>
      </w:pPr>
      <w:r>
        <w:rPr>
          <w:lang w:val="en-US" w:eastAsia="en-US"/>
        </w:rPr>
        <w:t xml:space="preserve"> </w:t>
      </w:r>
    </w:p>
    <w:p w:rsidR="00110A44" w:rsidRDefault="00110A44" w:rsidP="00E16FFA">
      <w:pPr>
        <w:rPr>
          <w:lang w:val="en-US" w:eastAsia="en-US"/>
        </w:rPr>
      </w:pPr>
    </w:p>
    <w:p w:rsidR="008A63EB" w:rsidRDefault="006D3F4C" w:rsidP="00E16FFA">
      <w:pPr>
        <w:rPr>
          <w:lang w:val="en-US" w:eastAsia="en-US"/>
        </w:rPr>
      </w:pPr>
      <w:r>
        <w:rPr>
          <w:lang w:val="en-US" w:eastAsia="en-US"/>
        </w:rPr>
        <w:t xml:space="preserve"> </w:t>
      </w:r>
      <w:r w:rsidR="00AA3F86">
        <w:rPr>
          <w:lang w:val="en-US" w:eastAsia="en-US"/>
        </w:rPr>
        <w:br w:type="page"/>
      </w:r>
    </w:p>
    <w:p w:rsidR="008A63EB" w:rsidRPr="000406AE" w:rsidRDefault="008A63EB" w:rsidP="008A63EB">
      <w:pPr>
        <w:rPr>
          <w:sz w:val="20"/>
          <w:szCs w:val="24"/>
        </w:rPr>
      </w:pPr>
      <w:r w:rsidRPr="008A63EB">
        <w:rPr>
          <w:sz w:val="22"/>
          <w:szCs w:val="24"/>
        </w:rPr>
        <w:lastRenderedPageBreak/>
        <w:t xml:space="preserve">Table </w:t>
      </w:r>
      <w:r w:rsidR="00AA3F86">
        <w:rPr>
          <w:sz w:val="22"/>
          <w:szCs w:val="24"/>
        </w:rPr>
        <w:t>3</w:t>
      </w:r>
      <w:r w:rsidRPr="008A63EB">
        <w:rPr>
          <w:sz w:val="22"/>
          <w:szCs w:val="24"/>
        </w:rPr>
        <w:t>.</w:t>
      </w:r>
      <w:r w:rsidRPr="000406AE">
        <w:rPr>
          <w:sz w:val="22"/>
          <w:szCs w:val="24"/>
        </w:rPr>
        <w:t xml:space="preserve"> </w:t>
      </w:r>
      <w:r w:rsidRPr="000406AE">
        <w:rPr>
          <w:sz w:val="22"/>
          <w:szCs w:val="28"/>
        </w:rPr>
        <w:t xml:space="preserve">Measured and approximated surface tensions of </w:t>
      </w:r>
      <w:r w:rsidRPr="000406AE">
        <w:rPr>
          <w:sz w:val="22"/>
          <w:szCs w:val="24"/>
        </w:rPr>
        <w:t>α-pinene particles. Bulk α-pinene and dry, oxidized α-pinene particles have a similar surface tension. Wet α-pinene particles have a higher surface tension.</w:t>
      </w:r>
      <w:ins w:id="270" w:author="Dabrina D Dutcher" w:date="2016-05-10T17:00:00Z">
        <w:r w:rsidR="005A2843">
          <w:rPr>
            <w:sz w:val="22"/>
            <w:szCs w:val="24"/>
          </w:rPr>
          <w:t xml:space="preserve">  </w:t>
        </w:r>
      </w:ins>
      <w:ins w:id="271" w:author="Dabrina D Dutcher" w:date="2016-05-10T17:01:00Z">
        <w:r w:rsidR="005A2843">
          <w:rPr>
            <w:sz w:val="22"/>
            <w:szCs w:val="24"/>
          </w:rPr>
          <w:t>Our measurements are shown in italicized font, other values are given for context.</w:t>
        </w:r>
      </w:ins>
    </w:p>
    <w:p w:rsidR="008A63EB" w:rsidRPr="000406AE" w:rsidRDefault="008A63EB" w:rsidP="008A63EB">
      <w:pPr>
        <w:rPr>
          <w:sz w:val="22"/>
          <w:szCs w:val="24"/>
        </w:rPr>
      </w:pPr>
    </w:p>
    <w:tbl>
      <w:tblPr>
        <w:tblW w:w="8715" w:type="dxa"/>
        <w:tblInd w:w="93" w:type="dxa"/>
        <w:tblLook w:val="04A0" w:firstRow="1" w:lastRow="0" w:firstColumn="1" w:lastColumn="0" w:noHBand="0" w:noVBand="1"/>
      </w:tblPr>
      <w:tblGrid>
        <w:gridCol w:w="2085"/>
        <w:gridCol w:w="2070"/>
        <w:gridCol w:w="4560"/>
      </w:tblGrid>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r w:rsidRPr="000406AE">
              <w:rPr>
                <w:rFonts w:ascii="Calibri" w:hAnsi="Calibri"/>
                <w:sz w:val="22"/>
              </w:rPr>
              <w:t>RH at particle creation</w:t>
            </w:r>
          </w:p>
        </w:tc>
        <w:tc>
          <w:tcPr>
            <w:tcW w:w="207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r w:rsidRPr="000406AE">
              <w:rPr>
                <w:rFonts w:ascii="Calibri" w:hAnsi="Calibri"/>
                <w:sz w:val="22"/>
              </w:rPr>
              <w:t>Surface tension</w:t>
            </w:r>
          </w:p>
        </w:tc>
        <w:tc>
          <w:tcPr>
            <w:tcW w:w="456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r>
              <w:rPr>
                <w:rFonts w:ascii="Calibri" w:hAnsi="Calibri"/>
                <w:sz w:val="22"/>
              </w:rPr>
              <w:t>Description,</w:t>
            </w:r>
          </w:p>
        </w:tc>
      </w:tr>
      <w:tr w:rsidR="008A63EB" w:rsidRPr="000406AE" w:rsidTr="0019408F">
        <w:trPr>
          <w:trHeight w:val="144"/>
        </w:trPr>
        <w:tc>
          <w:tcPr>
            <w:tcW w:w="2085" w:type="dxa"/>
            <w:tcBorders>
              <w:top w:val="nil"/>
              <w:left w:val="nil"/>
              <w:bottom w:val="single" w:sz="4" w:space="0" w:color="auto"/>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r w:rsidRPr="000406AE">
              <w:rPr>
                <w:rFonts w:ascii="Calibri" w:hAnsi="Calibri"/>
                <w:sz w:val="22"/>
              </w:rPr>
              <w:t>(%)</w:t>
            </w:r>
          </w:p>
        </w:tc>
        <w:tc>
          <w:tcPr>
            <w:tcW w:w="2070" w:type="dxa"/>
            <w:tcBorders>
              <w:top w:val="nil"/>
              <w:left w:val="nil"/>
              <w:bottom w:val="single" w:sz="4" w:space="0" w:color="auto"/>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r w:rsidRPr="000406AE">
              <w:rPr>
                <w:rFonts w:ascii="Calibri" w:hAnsi="Calibri"/>
                <w:sz w:val="22"/>
              </w:rPr>
              <w:t>(dyn/cm)</w:t>
            </w:r>
          </w:p>
        </w:tc>
        <w:tc>
          <w:tcPr>
            <w:tcW w:w="4560" w:type="dxa"/>
            <w:tcBorders>
              <w:top w:val="nil"/>
              <w:left w:val="nil"/>
              <w:bottom w:val="single" w:sz="4" w:space="0" w:color="auto"/>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r>
              <w:rPr>
                <w:rFonts w:ascii="Calibri" w:hAnsi="Calibri"/>
                <w:sz w:val="22"/>
              </w:rPr>
              <w:t>Source</w:t>
            </w: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r w:rsidRPr="000406AE">
              <w:rPr>
                <w:rFonts w:ascii="Calibri" w:hAnsi="Calibri"/>
                <w:sz w:val="22"/>
              </w:rPr>
              <w:t>n/a</w:t>
            </w:r>
          </w:p>
        </w:tc>
        <w:tc>
          <w:tcPr>
            <w:tcW w:w="207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b/>
                <w:sz w:val="22"/>
              </w:rPr>
            </w:pPr>
            <w:r w:rsidRPr="000406AE">
              <w:rPr>
                <w:rFonts w:ascii="Calibri" w:hAnsi="Calibri"/>
                <w:b/>
                <w:sz w:val="22"/>
              </w:rPr>
              <w:t>25.6</w:t>
            </w:r>
          </w:p>
        </w:tc>
        <w:tc>
          <w:tcPr>
            <w:tcW w:w="456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r>
              <w:rPr>
                <w:rFonts w:ascii="Calibri" w:hAnsi="Calibri"/>
                <w:sz w:val="22"/>
              </w:rPr>
              <w:t>Pure α-pinene, bulk</w:t>
            </w: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p>
        </w:tc>
        <w:tc>
          <w:tcPr>
            <w:tcW w:w="207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b/>
                <w:sz w:val="22"/>
              </w:rPr>
            </w:pPr>
          </w:p>
        </w:tc>
        <w:tc>
          <w:tcPr>
            <w:tcW w:w="456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r w:rsidRPr="000406AE">
              <w:rPr>
                <w:rFonts w:ascii="Calibri" w:hAnsi="Calibri"/>
                <w:sz w:val="22"/>
              </w:rPr>
              <w:t>This experiment; Wilhelmy plate</w:t>
            </w: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p>
        </w:tc>
        <w:tc>
          <w:tcPr>
            <w:tcW w:w="207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b/>
                <w:sz w:val="22"/>
              </w:rPr>
            </w:pPr>
          </w:p>
        </w:tc>
        <w:tc>
          <w:tcPr>
            <w:tcW w:w="456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jc w:val="center"/>
              <w:rPr>
                <w:rFonts w:ascii="Calibri" w:hAnsi="Calibri"/>
                <w:i/>
                <w:sz w:val="22"/>
                <w:rPrChange w:id="272" w:author="Dabrina D Dutcher" w:date="2016-05-10T17:00:00Z">
                  <w:rPr>
                    <w:rFonts w:ascii="Calibri" w:hAnsi="Calibri"/>
                    <w:sz w:val="22"/>
                  </w:rPr>
                </w:rPrChange>
              </w:rPr>
            </w:pPr>
            <w:r w:rsidRPr="005A2843">
              <w:rPr>
                <w:rFonts w:ascii="Calibri" w:hAnsi="Calibri"/>
                <w:i/>
                <w:sz w:val="22"/>
                <w:rPrChange w:id="273" w:author="Dabrina D Dutcher" w:date="2016-05-10T17:00:00Z">
                  <w:rPr>
                    <w:rFonts w:ascii="Calibri" w:hAnsi="Calibri"/>
                    <w:sz w:val="22"/>
                  </w:rPr>
                </w:rPrChange>
              </w:rPr>
              <w:t>&lt;10</w:t>
            </w:r>
          </w:p>
        </w:tc>
        <w:tc>
          <w:tcPr>
            <w:tcW w:w="2070" w:type="dxa"/>
            <w:tcBorders>
              <w:top w:val="nil"/>
              <w:left w:val="nil"/>
              <w:bottom w:val="nil"/>
              <w:right w:val="nil"/>
            </w:tcBorders>
            <w:shd w:val="clear" w:color="auto" w:fill="auto"/>
            <w:noWrap/>
            <w:vAlign w:val="bottom"/>
            <w:hideMark/>
          </w:tcPr>
          <w:p w:rsidR="008A63EB" w:rsidRPr="005A2843" w:rsidRDefault="00C343FB" w:rsidP="0019408F">
            <w:pPr>
              <w:spacing w:before="0" w:line="240" w:lineRule="auto"/>
              <w:jc w:val="center"/>
              <w:rPr>
                <w:rFonts w:ascii="Calibri" w:hAnsi="Calibri"/>
                <w:b/>
                <w:i/>
                <w:sz w:val="22"/>
                <w:rPrChange w:id="274" w:author="Dabrina D Dutcher" w:date="2016-05-10T17:00:00Z">
                  <w:rPr>
                    <w:rFonts w:ascii="Calibri" w:hAnsi="Calibri"/>
                    <w:b/>
                    <w:sz w:val="22"/>
                  </w:rPr>
                </w:rPrChange>
              </w:rPr>
            </w:pPr>
            <w:r w:rsidRPr="005A2843">
              <w:rPr>
                <w:rFonts w:ascii="Calibri" w:hAnsi="Calibri"/>
                <w:b/>
                <w:i/>
                <w:sz w:val="22"/>
                <w:rPrChange w:id="275" w:author="Dabrina D Dutcher" w:date="2016-05-10T17:00:00Z">
                  <w:rPr>
                    <w:rFonts w:ascii="Calibri" w:hAnsi="Calibri"/>
                    <w:b/>
                    <w:sz w:val="22"/>
                  </w:rPr>
                </w:rPrChange>
              </w:rPr>
              <w:t>27.5</w:t>
            </w:r>
          </w:p>
        </w:tc>
        <w:tc>
          <w:tcPr>
            <w:tcW w:w="4560"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rPr>
                <w:rFonts w:ascii="Calibri" w:hAnsi="Calibri"/>
                <w:i/>
                <w:sz w:val="22"/>
                <w:rPrChange w:id="276" w:author="Dabrina D Dutcher" w:date="2016-05-10T17:00:00Z">
                  <w:rPr>
                    <w:rFonts w:ascii="Calibri" w:hAnsi="Calibri"/>
                    <w:sz w:val="22"/>
                  </w:rPr>
                </w:rPrChange>
              </w:rPr>
            </w:pPr>
            <w:r w:rsidRPr="005A2843">
              <w:rPr>
                <w:rFonts w:ascii="Calibri" w:hAnsi="Calibri"/>
                <w:i/>
                <w:sz w:val="22"/>
                <w:rPrChange w:id="277" w:author="Dabrina D Dutcher" w:date="2016-05-10T17:00:00Z">
                  <w:rPr>
                    <w:rFonts w:ascii="Calibri" w:hAnsi="Calibri"/>
                    <w:sz w:val="22"/>
                  </w:rPr>
                </w:rPrChange>
              </w:rPr>
              <w:t>Oxidized α-pinene particles</w:t>
            </w: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jc w:val="center"/>
              <w:rPr>
                <w:rFonts w:ascii="Calibri" w:hAnsi="Calibri"/>
                <w:i/>
                <w:sz w:val="22"/>
                <w:rPrChange w:id="278" w:author="Dabrina D Dutcher" w:date="2016-05-10T17:00:00Z">
                  <w:rPr>
                    <w:rFonts w:ascii="Calibri" w:hAnsi="Calibri"/>
                    <w:sz w:val="22"/>
                  </w:rPr>
                </w:rPrChange>
              </w:rPr>
            </w:pPr>
          </w:p>
        </w:tc>
        <w:tc>
          <w:tcPr>
            <w:tcW w:w="2070"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jc w:val="center"/>
              <w:rPr>
                <w:rFonts w:ascii="Calibri" w:hAnsi="Calibri"/>
                <w:b/>
                <w:i/>
                <w:sz w:val="22"/>
                <w:rPrChange w:id="279" w:author="Dabrina D Dutcher" w:date="2016-05-10T17:00:00Z">
                  <w:rPr>
                    <w:rFonts w:ascii="Calibri" w:hAnsi="Calibri"/>
                    <w:b/>
                    <w:sz w:val="22"/>
                  </w:rPr>
                </w:rPrChange>
              </w:rPr>
            </w:pPr>
          </w:p>
        </w:tc>
        <w:tc>
          <w:tcPr>
            <w:tcW w:w="4560"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rPr>
                <w:rFonts w:ascii="Calibri" w:hAnsi="Calibri"/>
                <w:i/>
                <w:sz w:val="22"/>
                <w:rPrChange w:id="280" w:author="Dabrina D Dutcher" w:date="2016-05-10T17:00:00Z">
                  <w:rPr>
                    <w:rFonts w:ascii="Calibri" w:hAnsi="Calibri"/>
                    <w:sz w:val="22"/>
                  </w:rPr>
                </w:rPrChange>
              </w:rPr>
            </w:pPr>
            <w:r w:rsidRPr="005A2843">
              <w:rPr>
                <w:rFonts w:ascii="Calibri" w:hAnsi="Calibri"/>
                <w:i/>
                <w:sz w:val="22"/>
                <w:rPrChange w:id="281" w:author="Dabrina D Dutcher" w:date="2016-05-10T17:00:00Z">
                  <w:rPr>
                    <w:rFonts w:ascii="Calibri" w:hAnsi="Calibri"/>
                    <w:sz w:val="22"/>
                  </w:rPr>
                </w:rPrChange>
              </w:rPr>
              <w:t>This experiment; AFM measurements</w:t>
            </w: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jc w:val="center"/>
              <w:rPr>
                <w:rFonts w:ascii="Calibri" w:hAnsi="Calibri"/>
                <w:i/>
                <w:sz w:val="22"/>
                <w:rPrChange w:id="282" w:author="Dabrina D Dutcher" w:date="2016-05-10T17:00:00Z">
                  <w:rPr>
                    <w:rFonts w:ascii="Calibri" w:hAnsi="Calibri"/>
                    <w:sz w:val="22"/>
                  </w:rPr>
                </w:rPrChange>
              </w:rPr>
            </w:pPr>
          </w:p>
        </w:tc>
        <w:tc>
          <w:tcPr>
            <w:tcW w:w="2070"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jc w:val="center"/>
              <w:rPr>
                <w:rFonts w:ascii="Calibri" w:hAnsi="Calibri"/>
                <w:b/>
                <w:i/>
                <w:sz w:val="22"/>
                <w:rPrChange w:id="283" w:author="Dabrina D Dutcher" w:date="2016-05-10T17:00:00Z">
                  <w:rPr>
                    <w:rFonts w:ascii="Calibri" w:hAnsi="Calibri"/>
                    <w:b/>
                    <w:sz w:val="22"/>
                  </w:rPr>
                </w:rPrChange>
              </w:rPr>
            </w:pPr>
          </w:p>
        </w:tc>
        <w:tc>
          <w:tcPr>
            <w:tcW w:w="4560"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rPr>
                <w:rFonts w:ascii="Calibri" w:hAnsi="Calibri"/>
                <w:i/>
                <w:sz w:val="22"/>
                <w:rPrChange w:id="284" w:author="Dabrina D Dutcher" w:date="2016-05-10T17:00:00Z">
                  <w:rPr>
                    <w:rFonts w:ascii="Calibri" w:hAnsi="Calibri"/>
                    <w:sz w:val="22"/>
                  </w:rPr>
                </w:rPrChange>
              </w:rPr>
            </w:pP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jc w:val="center"/>
              <w:rPr>
                <w:rFonts w:ascii="Calibri" w:hAnsi="Calibri"/>
                <w:i/>
                <w:sz w:val="22"/>
                <w:rPrChange w:id="285" w:author="Dabrina D Dutcher" w:date="2016-05-10T17:00:00Z">
                  <w:rPr>
                    <w:rFonts w:ascii="Calibri" w:hAnsi="Calibri"/>
                    <w:sz w:val="22"/>
                  </w:rPr>
                </w:rPrChange>
              </w:rPr>
            </w:pPr>
            <w:r w:rsidRPr="005A2843">
              <w:rPr>
                <w:rFonts w:ascii="Calibri" w:hAnsi="Calibri"/>
                <w:i/>
                <w:sz w:val="22"/>
                <w:rPrChange w:id="286" w:author="Dabrina D Dutcher" w:date="2016-05-10T17:00:00Z">
                  <w:rPr>
                    <w:rFonts w:ascii="Calibri" w:hAnsi="Calibri"/>
                    <w:sz w:val="22"/>
                  </w:rPr>
                </w:rPrChange>
              </w:rPr>
              <w:t>67</w:t>
            </w:r>
          </w:p>
        </w:tc>
        <w:tc>
          <w:tcPr>
            <w:tcW w:w="2070"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jc w:val="center"/>
              <w:rPr>
                <w:rFonts w:ascii="Calibri" w:hAnsi="Calibri"/>
                <w:b/>
                <w:i/>
                <w:sz w:val="22"/>
                <w:rPrChange w:id="287" w:author="Dabrina D Dutcher" w:date="2016-05-10T17:00:00Z">
                  <w:rPr>
                    <w:rFonts w:ascii="Calibri" w:hAnsi="Calibri"/>
                    <w:b/>
                    <w:sz w:val="22"/>
                  </w:rPr>
                </w:rPrChange>
              </w:rPr>
            </w:pPr>
            <w:r w:rsidRPr="005A2843">
              <w:rPr>
                <w:rFonts w:ascii="Calibri" w:hAnsi="Calibri"/>
                <w:b/>
                <w:i/>
                <w:sz w:val="22"/>
                <w:rPrChange w:id="288" w:author="Dabrina D Dutcher" w:date="2016-05-10T17:00:00Z">
                  <w:rPr>
                    <w:rFonts w:ascii="Calibri" w:hAnsi="Calibri"/>
                    <w:b/>
                    <w:sz w:val="22"/>
                  </w:rPr>
                </w:rPrChange>
              </w:rPr>
              <w:t>44.4</w:t>
            </w:r>
          </w:p>
        </w:tc>
        <w:tc>
          <w:tcPr>
            <w:tcW w:w="4560"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rPr>
                <w:rFonts w:ascii="Calibri" w:hAnsi="Calibri"/>
                <w:i/>
                <w:sz w:val="22"/>
                <w:rPrChange w:id="289" w:author="Dabrina D Dutcher" w:date="2016-05-10T17:00:00Z">
                  <w:rPr>
                    <w:rFonts w:ascii="Calibri" w:hAnsi="Calibri"/>
                    <w:sz w:val="22"/>
                  </w:rPr>
                </w:rPrChange>
              </w:rPr>
            </w:pPr>
            <w:r w:rsidRPr="005A2843">
              <w:rPr>
                <w:rFonts w:ascii="Calibri" w:hAnsi="Calibri"/>
                <w:i/>
                <w:sz w:val="22"/>
                <w:rPrChange w:id="290" w:author="Dabrina D Dutcher" w:date="2016-05-10T17:00:00Z">
                  <w:rPr>
                    <w:rFonts w:ascii="Calibri" w:hAnsi="Calibri"/>
                    <w:sz w:val="22"/>
                  </w:rPr>
                </w:rPrChange>
              </w:rPr>
              <w:t>Oxidized α-pinene particles</w:t>
            </w: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jc w:val="center"/>
              <w:rPr>
                <w:rFonts w:ascii="Calibri" w:hAnsi="Calibri"/>
                <w:i/>
                <w:sz w:val="22"/>
                <w:rPrChange w:id="291" w:author="Dabrina D Dutcher" w:date="2016-05-10T17:00:00Z">
                  <w:rPr>
                    <w:rFonts w:ascii="Calibri" w:hAnsi="Calibri"/>
                    <w:sz w:val="22"/>
                  </w:rPr>
                </w:rPrChange>
              </w:rPr>
            </w:pPr>
          </w:p>
        </w:tc>
        <w:tc>
          <w:tcPr>
            <w:tcW w:w="2070"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jc w:val="center"/>
              <w:rPr>
                <w:rFonts w:ascii="Calibri" w:hAnsi="Calibri"/>
                <w:b/>
                <w:i/>
                <w:sz w:val="22"/>
                <w:rPrChange w:id="292" w:author="Dabrina D Dutcher" w:date="2016-05-10T17:00:00Z">
                  <w:rPr>
                    <w:rFonts w:ascii="Calibri" w:hAnsi="Calibri"/>
                    <w:b/>
                    <w:sz w:val="22"/>
                  </w:rPr>
                </w:rPrChange>
              </w:rPr>
            </w:pPr>
          </w:p>
        </w:tc>
        <w:tc>
          <w:tcPr>
            <w:tcW w:w="4560" w:type="dxa"/>
            <w:tcBorders>
              <w:top w:val="nil"/>
              <w:left w:val="nil"/>
              <w:bottom w:val="nil"/>
              <w:right w:val="nil"/>
            </w:tcBorders>
            <w:shd w:val="clear" w:color="auto" w:fill="auto"/>
            <w:noWrap/>
            <w:vAlign w:val="bottom"/>
            <w:hideMark/>
          </w:tcPr>
          <w:p w:rsidR="008A63EB" w:rsidRPr="005A2843" w:rsidRDefault="008A63EB" w:rsidP="0019408F">
            <w:pPr>
              <w:spacing w:before="0" w:line="240" w:lineRule="auto"/>
              <w:rPr>
                <w:rFonts w:ascii="Calibri" w:hAnsi="Calibri"/>
                <w:i/>
                <w:sz w:val="22"/>
                <w:rPrChange w:id="293" w:author="Dabrina D Dutcher" w:date="2016-05-10T17:00:00Z">
                  <w:rPr>
                    <w:rFonts w:ascii="Calibri" w:hAnsi="Calibri"/>
                    <w:sz w:val="22"/>
                  </w:rPr>
                </w:rPrChange>
              </w:rPr>
            </w:pPr>
            <w:r w:rsidRPr="005A2843">
              <w:rPr>
                <w:rFonts w:ascii="Calibri" w:hAnsi="Calibri"/>
                <w:i/>
                <w:sz w:val="22"/>
                <w:rPrChange w:id="294" w:author="Dabrina D Dutcher" w:date="2016-05-10T17:00:00Z">
                  <w:rPr>
                    <w:rFonts w:ascii="Calibri" w:hAnsi="Calibri"/>
                    <w:sz w:val="22"/>
                  </w:rPr>
                </w:rPrChange>
              </w:rPr>
              <w:t>This experiment; AFM measurements</w:t>
            </w: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p>
        </w:tc>
        <w:tc>
          <w:tcPr>
            <w:tcW w:w="207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b/>
                <w:sz w:val="22"/>
              </w:rPr>
            </w:pPr>
          </w:p>
        </w:tc>
        <w:tc>
          <w:tcPr>
            <w:tcW w:w="456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0406AE" w:rsidRDefault="0040142E" w:rsidP="0019408F">
            <w:pPr>
              <w:spacing w:before="0" w:line="240" w:lineRule="auto"/>
              <w:jc w:val="center"/>
              <w:rPr>
                <w:rFonts w:ascii="Calibri" w:hAnsi="Calibri"/>
                <w:sz w:val="22"/>
              </w:rPr>
            </w:pPr>
            <w:ins w:id="295" w:author="Dabrina D Dutcher" w:date="2016-05-09T15:21:00Z">
              <w:r>
                <w:rPr>
                  <w:rFonts w:ascii="Calibri" w:hAnsi="Calibri"/>
                  <w:sz w:val="22"/>
                </w:rPr>
                <w:t>&gt;</w:t>
              </w:r>
            </w:ins>
            <w:r w:rsidR="008A63EB">
              <w:rPr>
                <w:rFonts w:ascii="Calibri" w:hAnsi="Calibri"/>
                <w:sz w:val="22"/>
              </w:rPr>
              <w:t>100</w:t>
            </w:r>
          </w:p>
        </w:tc>
        <w:tc>
          <w:tcPr>
            <w:tcW w:w="207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b/>
                <w:sz w:val="22"/>
              </w:rPr>
            </w:pPr>
            <w:r>
              <w:rPr>
                <w:rFonts w:ascii="Calibri" w:hAnsi="Calibri"/>
                <w:b/>
                <w:sz w:val="22"/>
              </w:rPr>
              <w:t>61.7</w:t>
            </w:r>
          </w:p>
        </w:tc>
        <w:tc>
          <w:tcPr>
            <w:tcW w:w="456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r>
              <w:rPr>
                <w:rFonts w:ascii="Calibri" w:hAnsi="Calibri"/>
                <w:sz w:val="22"/>
              </w:rPr>
              <w:t>Oxidized α-pinene</w:t>
            </w:r>
            <w:r w:rsidRPr="000406AE">
              <w:rPr>
                <w:rFonts w:ascii="Calibri" w:hAnsi="Calibri"/>
                <w:sz w:val="22"/>
              </w:rPr>
              <w:t xml:space="preserve"> particles</w:t>
            </w:r>
            <w:r>
              <w:rPr>
                <w:rFonts w:ascii="Calibri" w:hAnsi="Calibri"/>
                <w:sz w:val="22"/>
              </w:rPr>
              <w:t xml:space="preserve">, assume depressed </w:t>
            </w: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r w:rsidRPr="000406AE">
              <w:rPr>
                <w:rFonts w:ascii="Calibri" w:hAnsi="Calibri"/>
                <w:sz w:val="22"/>
              </w:rPr>
              <w:t>(Activation)</w:t>
            </w:r>
          </w:p>
        </w:tc>
        <w:tc>
          <w:tcPr>
            <w:tcW w:w="207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b/>
                <w:sz w:val="22"/>
              </w:rPr>
            </w:pPr>
          </w:p>
        </w:tc>
        <w:tc>
          <w:tcPr>
            <w:tcW w:w="456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r>
              <w:rPr>
                <w:rFonts w:ascii="Calibri" w:hAnsi="Calibri"/>
                <w:sz w:val="22"/>
              </w:rPr>
              <w:t>surface tension of pure water</w:t>
            </w:r>
          </w:p>
        </w:tc>
      </w:tr>
      <w:tr w:rsidR="008A63EB" w:rsidRPr="000406AE" w:rsidTr="0019408F">
        <w:trPr>
          <w:trHeight w:val="144"/>
        </w:trPr>
        <w:tc>
          <w:tcPr>
            <w:tcW w:w="2085" w:type="dxa"/>
            <w:tcBorders>
              <w:top w:val="nil"/>
              <w:left w:val="nil"/>
              <w:bottom w:val="nil"/>
              <w:right w:val="nil"/>
            </w:tcBorders>
            <w:shd w:val="clear" w:color="auto" w:fill="auto"/>
            <w:noWrap/>
            <w:vAlign w:val="bottom"/>
          </w:tcPr>
          <w:p w:rsidR="008A63EB" w:rsidRPr="000406AE" w:rsidRDefault="008A63EB" w:rsidP="0019408F">
            <w:pPr>
              <w:spacing w:before="0" w:line="240" w:lineRule="auto"/>
              <w:jc w:val="center"/>
              <w:rPr>
                <w:rFonts w:ascii="Calibri" w:hAnsi="Calibri"/>
                <w:sz w:val="22"/>
              </w:rPr>
            </w:pPr>
          </w:p>
        </w:tc>
        <w:tc>
          <w:tcPr>
            <w:tcW w:w="2070" w:type="dxa"/>
            <w:tcBorders>
              <w:top w:val="nil"/>
              <w:left w:val="nil"/>
              <w:bottom w:val="nil"/>
              <w:right w:val="nil"/>
            </w:tcBorders>
            <w:shd w:val="clear" w:color="auto" w:fill="auto"/>
            <w:noWrap/>
            <w:vAlign w:val="bottom"/>
          </w:tcPr>
          <w:p w:rsidR="008A63EB" w:rsidRPr="000406AE" w:rsidRDefault="008A63EB" w:rsidP="0019408F">
            <w:pPr>
              <w:spacing w:before="0" w:line="240" w:lineRule="auto"/>
              <w:jc w:val="center"/>
              <w:rPr>
                <w:rFonts w:ascii="Calibri" w:hAnsi="Calibri"/>
                <w:b/>
                <w:sz w:val="22"/>
              </w:rPr>
            </w:pPr>
          </w:p>
        </w:tc>
        <w:tc>
          <w:tcPr>
            <w:tcW w:w="4560" w:type="dxa"/>
            <w:tcBorders>
              <w:top w:val="nil"/>
              <w:left w:val="nil"/>
              <w:bottom w:val="nil"/>
              <w:right w:val="nil"/>
            </w:tcBorders>
            <w:shd w:val="clear" w:color="auto" w:fill="auto"/>
            <w:noWrap/>
            <w:vAlign w:val="bottom"/>
          </w:tcPr>
          <w:p w:rsidR="008A63EB" w:rsidRPr="000406AE" w:rsidRDefault="008A63EB" w:rsidP="0019408F">
            <w:pPr>
              <w:spacing w:before="0" w:line="240" w:lineRule="auto"/>
              <w:rPr>
                <w:rFonts w:ascii="Calibri" w:hAnsi="Calibri"/>
                <w:sz w:val="22"/>
              </w:rPr>
            </w:pPr>
            <w:r w:rsidRPr="000406AE">
              <w:rPr>
                <w:rFonts w:ascii="Calibri" w:hAnsi="Calibri"/>
                <w:sz w:val="22"/>
              </w:rPr>
              <w:t>Engelhart</w:t>
            </w:r>
            <w:r>
              <w:rPr>
                <w:rFonts w:ascii="Calibri" w:hAnsi="Calibri"/>
                <w:sz w:val="22"/>
              </w:rPr>
              <w:t xml:space="preserve"> et al.</w:t>
            </w:r>
            <w:r w:rsidRPr="000406AE">
              <w:rPr>
                <w:rFonts w:ascii="Calibri" w:hAnsi="Calibri"/>
                <w:sz w:val="22"/>
              </w:rPr>
              <w:t>, 2008</w:t>
            </w: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sz w:val="22"/>
              </w:rPr>
            </w:pPr>
          </w:p>
        </w:tc>
        <w:tc>
          <w:tcPr>
            <w:tcW w:w="207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b/>
                <w:sz w:val="22"/>
              </w:rPr>
            </w:pPr>
          </w:p>
        </w:tc>
        <w:tc>
          <w:tcPr>
            <w:tcW w:w="456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p>
        </w:tc>
      </w:tr>
      <w:tr w:rsidR="008A63EB" w:rsidRPr="000406AE" w:rsidTr="0019408F">
        <w:trPr>
          <w:trHeight w:val="144"/>
        </w:trPr>
        <w:tc>
          <w:tcPr>
            <w:tcW w:w="2085" w:type="dxa"/>
            <w:tcBorders>
              <w:top w:val="nil"/>
              <w:left w:val="nil"/>
              <w:bottom w:val="nil"/>
              <w:right w:val="nil"/>
            </w:tcBorders>
            <w:shd w:val="clear" w:color="auto" w:fill="auto"/>
            <w:noWrap/>
            <w:vAlign w:val="bottom"/>
            <w:hideMark/>
          </w:tcPr>
          <w:p w:rsidR="008A63EB" w:rsidRPr="000406AE" w:rsidRDefault="0040142E" w:rsidP="0019408F">
            <w:pPr>
              <w:spacing w:before="0" w:line="240" w:lineRule="auto"/>
              <w:jc w:val="center"/>
              <w:rPr>
                <w:rFonts w:ascii="Calibri" w:hAnsi="Calibri"/>
                <w:sz w:val="22"/>
              </w:rPr>
            </w:pPr>
            <w:ins w:id="296" w:author="Dabrina D Dutcher" w:date="2016-05-09T15:21:00Z">
              <w:r>
                <w:rPr>
                  <w:rFonts w:ascii="Calibri" w:hAnsi="Calibri"/>
                  <w:sz w:val="22"/>
                </w:rPr>
                <w:t>&gt;</w:t>
              </w:r>
            </w:ins>
            <w:r w:rsidR="008A63EB">
              <w:rPr>
                <w:rFonts w:ascii="Calibri" w:hAnsi="Calibri"/>
                <w:sz w:val="22"/>
              </w:rPr>
              <w:t>100</w:t>
            </w:r>
          </w:p>
        </w:tc>
        <w:tc>
          <w:tcPr>
            <w:tcW w:w="207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jc w:val="center"/>
              <w:rPr>
                <w:rFonts w:ascii="Calibri" w:hAnsi="Calibri"/>
                <w:b/>
                <w:sz w:val="22"/>
              </w:rPr>
            </w:pPr>
            <w:r w:rsidRPr="000406AE">
              <w:rPr>
                <w:rFonts w:ascii="Calibri" w:hAnsi="Calibri"/>
                <w:b/>
                <w:sz w:val="22"/>
              </w:rPr>
              <w:t>72.5</w:t>
            </w:r>
          </w:p>
        </w:tc>
        <w:tc>
          <w:tcPr>
            <w:tcW w:w="4560" w:type="dxa"/>
            <w:tcBorders>
              <w:top w:val="nil"/>
              <w:left w:val="nil"/>
              <w:bottom w:val="nil"/>
              <w:right w:val="nil"/>
            </w:tcBorders>
            <w:shd w:val="clear" w:color="auto" w:fill="auto"/>
            <w:noWrap/>
            <w:vAlign w:val="bottom"/>
            <w:hideMark/>
          </w:tcPr>
          <w:p w:rsidR="008A63EB" w:rsidRPr="000406AE" w:rsidRDefault="008A63EB" w:rsidP="0019408F">
            <w:pPr>
              <w:spacing w:before="0" w:line="240" w:lineRule="auto"/>
              <w:rPr>
                <w:rFonts w:ascii="Calibri" w:hAnsi="Calibri"/>
                <w:sz w:val="22"/>
              </w:rPr>
            </w:pPr>
            <w:r>
              <w:rPr>
                <w:rFonts w:ascii="Calibri" w:hAnsi="Calibri"/>
                <w:sz w:val="22"/>
              </w:rPr>
              <w:t>Oxidized α-pinene</w:t>
            </w:r>
            <w:r w:rsidRPr="000406AE">
              <w:rPr>
                <w:rFonts w:ascii="Calibri" w:hAnsi="Calibri"/>
                <w:sz w:val="22"/>
              </w:rPr>
              <w:t xml:space="preserve"> particles</w:t>
            </w:r>
            <w:r>
              <w:rPr>
                <w:rFonts w:ascii="Calibri" w:hAnsi="Calibri"/>
                <w:sz w:val="22"/>
              </w:rPr>
              <w:t xml:space="preserve">, assume surface </w:t>
            </w:r>
          </w:p>
        </w:tc>
      </w:tr>
      <w:tr w:rsidR="008A63EB" w:rsidRPr="000406AE" w:rsidTr="0019408F">
        <w:trPr>
          <w:trHeight w:val="144"/>
        </w:trPr>
        <w:tc>
          <w:tcPr>
            <w:tcW w:w="2085" w:type="dxa"/>
            <w:tcBorders>
              <w:top w:val="nil"/>
              <w:left w:val="nil"/>
              <w:bottom w:val="nil"/>
              <w:right w:val="nil"/>
            </w:tcBorders>
            <w:shd w:val="clear" w:color="auto" w:fill="auto"/>
            <w:noWrap/>
            <w:vAlign w:val="bottom"/>
          </w:tcPr>
          <w:p w:rsidR="008A63EB" w:rsidRPr="000406AE" w:rsidRDefault="008A63EB" w:rsidP="0019408F">
            <w:pPr>
              <w:spacing w:before="0" w:line="240" w:lineRule="auto"/>
              <w:jc w:val="center"/>
              <w:rPr>
                <w:rFonts w:ascii="Calibri" w:hAnsi="Calibri"/>
                <w:sz w:val="22"/>
              </w:rPr>
            </w:pPr>
            <w:r w:rsidRPr="000406AE">
              <w:rPr>
                <w:rFonts w:ascii="Calibri" w:hAnsi="Calibri"/>
                <w:sz w:val="22"/>
              </w:rPr>
              <w:t>(Activation)</w:t>
            </w:r>
          </w:p>
        </w:tc>
        <w:tc>
          <w:tcPr>
            <w:tcW w:w="2070" w:type="dxa"/>
            <w:tcBorders>
              <w:top w:val="nil"/>
              <w:left w:val="nil"/>
              <w:bottom w:val="nil"/>
              <w:right w:val="nil"/>
            </w:tcBorders>
            <w:shd w:val="clear" w:color="auto" w:fill="auto"/>
            <w:noWrap/>
            <w:vAlign w:val="bottom"/>
          </w:tcPr>
          <w:p w:rsidR="008A63EB" w:rsidRPr="000406AE" w:rsidRDefault="008A63EB" w:rsidP="0019408F">
            <w:pPr>
              <w:spacing w:before="0" w:line="240" w:lineRule="auto"/>
              <w:jc w:val="center"/>
              <w:rPr>
                <w:rFonts w:ascii="Calibri" w:hAnsi="Calibri"/>
                <w:b/>
                <w:sz w:val="22"/>
              </w:rPr>
            </w:pPr>
          </w:p>
        </w:tc>
        <w:tc>
          <w:tcPr>
            <w:tcW w:w="4560" w:type="dxa"/>
            <w:tcBorders>
              <w:top w:val="nil"/>
              <w:left w:val="nil"/>
              <w:bottom w:val="nil"/>
              <w:right w:val="nil"/>
            </w:tcBorders>
            <w:shd w:val="clear" w:color="auto" w:fill="auto"/>
            <w:noWrap/>
            <w:vAlign w:val="bottom"/>
          </w:tcPr>
          <w:p w:rsidR="008A63EB" w:rsidRDefault="008A63EB" w:rsidP="0019408F">
            <w:pPr>
              <w:spacing w:before="0" w:line="240" w:lineRule="auto"/>
              <w:rPr>
                <w:rFonts w:ascii="Calibri" w:hAnsi="Calibri"/>
                <w:sz w:val="22"/>
              </w:rPr>
            </w:pPr>
            <w:r>
              <w:rPr>
                <w:rFonts w:ascii="Calibri" w:hAnsi="Calibri"/>
                <w:sz w:val="22"/>
              </w:rPr>
              <w:t>tension of pure water</w:t>
            </w:r>
          </w:p>
        </w:tc>
      </w:tr>
      <w:tr w:rsidR="008A63EB" w:rsidRPr="000406AE" w:rsidTr="0019408F">
        <w:trPr>
          <w:trHeight w:val="144"/>
        </w:trPr>
        <w:tc>
          <w:tcPr>
            <w:tcW w:w="2085" w:type="dxa"/>
            <w:tcBorders>
              <w:top w:val="nil"/>
              <w:left w:val="nil"/>
              <w:bottom w:val="nil"/>
              <w:right w:val="nil"/>
            </w:tcBorders>
            <w:shd w:val="clear" w:color="auto" w:fill="auto"/>
            <w:noWrap/>
            <w:vAlign w:val="bottom"/>
          </w:tcPr>
          <w:p w:rsidR="008A63EB" w:rsidRPr="000406AE" w:rsidRDefault="008A63EB" w:rsidP="0019408F">
            <w:pPr>
              <w:spacing w:before="0" w:line="240" w:lineRule="auto"/>
              <w:jc w:val="center"/>
              <w:rPr>
                <w:rFonts w:ascii="Calibri" w:hAnsi="Calibri"/>
                <w:sz w:val="22"/>
              </w:rPr>
            </w:pPr>
          </w:p>
        </w:tc>
        <w:tc>
          <w:tcPr>
            <w:tcW w:w="2070" w:type="dxa"/>
            <w:tcBorders>
              <w:top w:val="nil"/>
              <w:left w:val="nil"/>
              <w:bottom w:val="nil"/>
              <w:right w:val="nil"/>
            </w:tcBorders>
            <w:shd w:val="clear" w:color="auto" w:fill="auto"/>
            <w:noWrap/>
            <w:vAlign w:val="bottom"/>
          </w:tcPr>
          <w:p w:rsidR="008A63EB" w:rsidRPr="000406AE" w:rsidRDefault="008A63EB" w:rsidP="0019408F">
            <w:pPr>
              <w:spacing w:before="0" w:line="240" w:lineRule="auto"/>
              <w:jc w:val="center"/>
              <w:rPr>
                <w:rFonts w:ascii="Calibri" w:hAnsi="Calibri"/>
                <w:sz w:val="22"/>
              </w:rPr>
            </w:pPr>
          </w:p>
        </w:tc>
        <w:tc>
          <w:tcPr>
            <w:tcW w:w="4560" w:type="dxa"/>
            <w:tcBorders>
              <w:top w:val="nil"/>
              <w:left w:val="nil"/>
              <w:bottom w:val="nil"/>
              <w:right w:val="nil"/>
            </w:tcBorders>
            <w:shd w:val="clear" w:color="auto" w:fill="auto"/>
            <w:noWrap/>
            <w:vAlign w:val="bottom"/>
          </w:tcPr>
          <w:p w:rsidR="008A63EB" w:rsidRPr="000406AE" w:rsidRDefault="008A63EB" w:rsidP="0019408F">
            <w:pPr>
              <w:spacing w:before="0" w:line="240" w:lineRule="auto"/>
              <w:rPr>
                <w:rFonts w:ascii="Calibri" w:hAnsi="Calibri"/>
                <w:sz w:val="22"/>
              </w:rPr>
            </w:pPr>
            <w:r w:rsidRPr="000406AE">
              <w:rPr>
                <w:rFonts w:ascii="Calibri" w:hAnsi="Calibri"/>
                <w:sz w:val="22"/>
              </w:rPr>
              <w:t>Huff Hartz et al., 2005; Prenni et al., 2007</w:t>
            </w:r>
          </w:p>
        </w:tc>
      </w:tr>
    </w:tbl>
    <w:p w:rsidR="00BD4C1C" w:rsidRDefault="004C2406">
      <w:pPr>
        <w:rPr>
          <w:color w:val="auto"/>
          <w:szCs w:val="24"/>
          <w:lang w:val="en-US" w:eastAsia="en-US"/>
        </w:rPr>
      </w:pPr>
      <w:r>
        <w:rPr>
          <w:color w:val="auto"/>
          <w:szCs w:val="24"/>
          <w:lang w:val="en-US" w:eastAsia="en-US"/>
        </w:rPr>
        <w:br w:type="column"/>
      </w:r>
      <w:r w:rsidR="00026919">
        <w:rPr>
          <w:noProof/>
          <w:color w:val="auto"/>
          <w:szCs w:val="24"/>
          <w:lang w:val="en-US" w:eastAsia="en-US"/>
        </w:rPr>
        <w:lastRenderedPageBreak/>
        <w:drawing>
          <wp:inline distT="0" distB="0" distL="0" distR="0">
            <wp:extent cx="5772150" cy="3095625"/>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2150" cy="3095625"/>
                    </a:xfrm>
                    <a:prstGeom prst="rect">
                      <a:avLst/>
                    </a:prstGeom>
                    <a:noFill/>
                  </pic:spPr>
                </pic:pic>
              </a:graphicData>
            </a:graphic>
          </wp:inline>
        </w:drawing>
      </w:r>
    </w:p>
    <w:p w:rsidR="004C2406" w:rsidRDefault="00FD667B">
      <w:pPr>
        <w:rPr>
          <w:ins w:id="297" w:author="Dabrina D Dutcher" w:date="2016-05-09T11:37:00Z"/>
          <w:color w:val="auto"/>
          <w:szCs w:val="24"/>
          <w:lang w:val="en-US" w:eastAsia="en-US"/>
        </w:rPr>
      </w:pPr>
      <w:proofErr w:type="gramStart"/>
      <w:r>
        <w:rPr>
          <w:color w:val="auto"/>
          <w:szCs w:val="24"/>
          <w:lang w:val="en-US" w:eastAsia="en-US"/>
        </w:rPr>
        <w:t>Fig</w:t>
      </w:r>
      <w:r w:rsidR="008A63EB">
        <w:rPr>
          <w:color w:val="auto"/>
          <w:szCs w:val="24"/>
          <w:lang w:val="en-US" w:eastAsia="en-US"/>
        </w:rPr>
        <w:t>ure</w:t>
      </w:r>
      <w:r w:rsidR="004C2406">
        <w:rPr>
          <w:color w:val="auto"/>
          <w:szCs w:val="24"/>
          <w:lang w:val="en-US" w:eastAsia="en-US"/>
        </w:rPr>
        <w:t xml:space="preserve"> 1.</w:t>
      </w:r>
      <w:proofErr w:type="gramEnd"/>
      <w:r w:rsidR="004C2406">
        <w:rPr>
          <w:color w:val="auto"/>
          <w:szCs w:val="24"/>
          <w:lang w:val="en-US" w:eastAsia="en-US"/>
        </w:rPr>
        <w:t xml:space="preserve"> Experimental setup used to generate and collect oxidized α-</w:t>
      </w:r>
      <w:proofErr w:type="spellStart"/>
      <w:r w:rsidR="004C2406">
        <w:rPr>
          <w:color w:val="auto"/>
          <w:szCs w:val="24"/>
          <w:lang w:val="en-US" w:eastAsia="en-US"/>
        </w:rPr>
        <w:t>pinene</w:t>
      </w:r>
      <w:proofErr w:type="spellEnd"/>
      <w:r w:rsidR="004C2406">
        <w:rPr>
          <w:color w:val="auto"/>
          <w:szCs w:val="24"/>
          <w:lang w:val="en-US" w:eastAsia="en-US"/>
        </w:rPr>
        <w:t xml:space="preserve"> particles</w:t>
      </w:r>
      <w:r>
        <w:rPr>
          <w:color w:val="auto"/>
          <w:szCs w:val="24"/>
          <w:lang w:val="en-US" w:eastAsia="en-US"/>
        </w:rPr>
        <w:t>.</w:t>
      </w:r>
      <w:r w:rsidR="00AE0D6C">
        <w:rPr>
          <w:color w:val="auto"/>
          <w:szCs w:val="24"/>
          <w:lang w:val="en-US" w:eastAsia="en-US"/>
        </w:rPr>
        <w:t xml:space="preserve"> The smog chamber is initially flushed with dry or wet air. Once the relative humidity in the chamber is established,</w:t>
      </w:r>
      <w:r>
        <w:rPr>
          <w:color w:val="auto"/>
          <w:szCs w:val="24"/>
          <w:lang w:val="en-US" w:eastAsia="en-US"/>
        </w:rPr>
        <w:t xml:space="preserve"> </w:t>
      </w:r>
      <w:r w:rsidR="00AE0D6C">
        <w:rPr>
          <w:color w:val="auto"/>
          <w:szCs w:val="24"/>
          <w:lang w:val="en-US" w:eastAsia="en-US"/>
        </w:rPr>
        <w:t>p</w:t>
      </w:r>
      <w:r>
        <w:rPr>
          <w:color w:val="auto"/>
          <w:szCs w:val="24"/>
          <w:lang w:val="en-US" w:eastAsia="en-US"/>
        </w:rPr>
        <w:t>articles are generated in the smog chamber</w:t>
      </w:r>
      <w:r w:rsidR="00AE0D6C">
        <w:rPr>
          <w:color w:val="auto"/>
          <w:szCs w:val="24"/>
          <w:lang w:val="en-US" w:eastAsia="en-US"/>
        </w:rPr>
        <w:t xml:space="preserve"> by mixing </w:t>
      </w:r>
      <w:r w:rsidR="00AE0D6C" w:rsidRPr="00345DC6">
        <w:rPr>
          <w:szCs w:val="24"/>
        </w:rPr>
        <w:t>α-pinene</w:t>
      </w:r>
      <w:r w:rsidR="00AE0D6C">
        <w:rPr>
          <w:szCs w:val="24"/>
        </w:rPr>
        <w:t xml:space="preserve"> and ozone. Resulting particles</w:t>
      </w:r>
      <w:r>
        <w:rPr>
          <w:color w:val="auto"/>
          <w:szCs w:val="24"/>
          <w:lang w:val="en-US" w:eastAsia="en-US"/>
        </w:rPr>
        <w:t xml:space="preserve"> are either analyzed with the SMPS or sampled using the cascade </w:t>
      </w:r>
      <w:proofErr w:type="spellStart"/>
      <w:r>
        <w:rPr>
          <w:color w:val="auto"/>
          <w:szCs w:val="24"/>
          <w:lang w:val="en-US" w:eastAsia="en-US"/>
        </w:rPr>
        <w:t>impactor</w:t>
      </w:r>
      <w:proofErr w:type="spellEnd"/>
      <w:r>
        <w:rPr>
          <w:color w:val="auto"/>
          <w:szCs w:val="24"/>
          <w:lang w:val="en-US" w:eastAsia="en-US"/>
        </w:rPr>
        <w:t>.</w:t>
      </w:r>
    </w:p>
    <w:p w:rsidR="004879D3" w:rsidRDefault="004879D3">
      <w:pPr>
        <w:rPr>
          <w:ins w:id="298" w:author="Dabrina D Dutcher" w:date="2016-05-09T11:37:00Z"/>
          <w:color w:val="auto"/>
          <w:szCs w:val="24"/>
          <w:lang w:val="en-US" w:eastAsia="en-US"/>
        </w:rPr>
      </w:pPr>
    </w:p>
    <w:p w:rsidR="004879D3" w:rsidRDefault="004879D3">
      <w:pPr>
        <w:rPr>
          <w:ins w:id="299" w:author="Dabrina D Dutcher" w:date="2016-05-09T11:37:00Z"/>
          <w:color w:val="auto"/>
          <w:szCs w:val="24"/>
          <w:lang w:val="en-US" w:eastAsia="en-US"/>
        </w:rPr>
      </w:pPr>
    </w:p>
    <w:p w:rsidR="004879D3" w:rsidRDefault="00003A3B">
      <w:pPr>
        <w:rPr>
          <w:ins w:id="300" w:author="Dabrina D Dutcher" w:date="2016-05-09T11:42:00Z"/>
          <w:color w:val="auto"/>
          <w:szCs w:val="24"/>
          <w:lang w:val="en-US" w:eastAsia="en-US"/>
        </w:rPr>
      </w:pPr>
      <w:ins w:id="301" w:author="Dabrina D Dutcher" w:date="2016-05-09T11:44:00Z">
        <w:r>
          <w:rPr>
            <w:noProof/>
            <w:lang w:val="en-US" w:eastAsia="en-US"/>
          </w:rPr>
          <w:lastRenderedPageBreak/>
          <mc:AlternateContent>
            <mc:Choice Requires="wps">
              <w:drawing>
                <wp:anchor distT="0" distB="0" distL="114300" distR="114300" simplePos="0" relativeHeight="251659264" behindDoc="0" locked="0" layoutInCell="1" allowOverlap="1" wp14:anchorId="51D718A8" wp14:editId="43D9C8FC">
                  <wp:simplePos x="0" y="0"/>
                  <wp:positionH relativeFrom="column">
                    <wp:posOffset>452120</wp:posOffset>
                  </wp:positionH>
                  <wp:positionV relativeFrom="paragraph">
                    <wp:posOffset>308610</wp:posOffset>
                  </wp:positionV>
                  <wp:extent cx="809625" cy="428625"/>
                  <wp:effectExtent l="0" t="0" r="0" b="0"/>
                  <wp:wrapNone/>
                  <wp:docPr id="4" name="Text Box 4"/>
                  <wp:cNvGraphicFramePr/>
                  <a:graphic xmlns:a="http://schemas.openxmlformats.org/drawingml/2006/main">
                    <a:graphicData uri="http://schemas.microsoft.com/office/word/2010/wordprocessingShape">
                      <wps:wsp>
                        <wps:cNvSpPr txBox="1"/>
                        <wps:spPr>
                          <a:xfrm>
                            <a:off x="0" y="0"/>
                            <a:ext cx="809625"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3C13" w:rsidRPr="00003A3B" w:rsidRDefault="00053C13">
                              <w:pPr>
                                <w:rPr>
                                  <w:color w:val="FFFFFF" w:themeColor="background1"/>
                                  <w:rPrChange w:id="302" w:author="Dabrina D Dutcher" w:date="2016-05-09T11:44:00Z">
                                    <w:rPr/>
                                  </w:rPrChange>
                                </w:rPr>
                              </w:pPr>
                              <w:ins w:id="303" w:author="Dabrina D Dutcher" w:date="2016-05-09T11:44:00Z">
                                <w:r w:rsidRPr="00003A3B">
                                  <w:rPr>
                                    <w:color w:val="FFFFFF" w:themeColor="background1"/>
                                    <w:rPrChange w:id="304" w:author="Dabrina D Dutcher" w:date="2016-05-09T11:44:00Z">
                                      <w:rPr/>
                                    </w:rPrChange>
                                  </w:rPr>
                                  <w:t>2a</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5.6pt;margin-top:24.3pt;width:63.7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" filled="f" stroked="f" strokeweight=".5pt">
                  <v:textbox>
                    <w:txbxContent>
                      <w:p w:rsidR="00053C13" w:rsidRPr="00003A3B" w:rsidRDefault="00053C13">
                        <w:pPr>
                          <w:rPr>
                            <w:color w:val="FFFFFF" w:themeColor="background1"/>
                            <w:rPrChange w:id="303" w:author="Dabrina D Dutcher" w:date="2016-05-09T11:44:00Z">
                              <w:rPr/>
                            </w:rPrChange>
                          </w:rPr>
                        </w:pPr>
                        <w:ins w:id="304" w:author="Dabrina D Dutcher" w:date="2016-05-09T11:44:00Z">
                          <w:r w:rsidRPr="00003A3B">
                            <w:rPr>
                              <w:color w:val="FFFFFF" w:themeColor="background1"/>
                              <w:rPrChange w:id="305" w:author="Dabrina D Dutcher" w:date="2016-05-09T11:44:00Z">
                                <w:rPr/>
                              </w:rPrChange>
                            </w:rPr>
                            <w:t>2a</w:t>
                          </w:r>
                        </w:ins>
                      </w:p>
                    </w:txbxContent>
                  </v:textbox>
                </v:shape>
              </w:pict>
            </mc:Fallback>
          </mc:AlternateContent>
        </w:r>
      </w:ins>
      <w:ins w:id="305" w:author="Dabrina D Dutcher" w:date="2016-05-09T11:42:00Z">
        <w:r>
          <w:rPr>
            <w:noProof/>
            <w:lang w:val="en-US" w:eastAsia="en-US"/>
          </w:rPr>
          <w:drawing>
            <wp:inline distT="0" distB="0" distL="0" distR="0" wp14:anchorId="1500513A" wp14:editId="4838E434">
              <wp:extent cx="4105469" cy="3352800"/>
              <wp:effectExtent l="0" t="0" r="9525" b="0"/>
              <wp:docPr id="7802253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4105469" cy="3352800"/>
                      </a:xfrm>
                      <a:prstGeom prst="rect">
                        <a:avLst/>
                      </a:prstGeom>
                    </pic:spPr>
                  </pic:pic>
                </a:graphicData>
              </a:graphic>
            </wp:inline>
          </w:drawing>
        </w:r>
      </w:ins>
    </w:p>
    <w:p w:rsidR="00003A3B" w:rsidRDefault="00003A3B">
      <w:pPr>
        <w:rPr>
          <w:ins w:id="306" w:author="Dabrina D Dutcher" w:date="2016-05-09T11:37:00Z"/>
          <w:color w:val="auto"/>
          <w:szCs w:val="24"/>
          <w:lang w:val="en-US" w:eastAsia="en-US"/>
        </w:rPr>
      </w:pPr>
      <w:ins w:id="307" w:author="Dabrina D Dutcher" w:date="2016-05-09T11:45:00Z">
        <w:r>
          <w:rPr>
            <w:noProof/>
            <w:lang w:val="en-US" w:eastAsia="en-US"/>
          </w:rPr>
          <mc:AlternateContent>
            <mc:Choice Requires="wps">
              <w:drawing>
                <wp:anchor distT="0" distB="0" distL="114300" distR="114300" simplePos="0" relativeHeight="251661312" behindDoc="0" locked="0" layoutInCell="1" allowOverlap="1" wp14:anchorId="178C26CA" wp14:editId="76B8C728">
                  <wp:simplePos x="0" y="0"/>
                  <wp:positionH relativeFrom="column">
                    <wp:posOffset>442595</wp:posOffset>
                  </wp:positionH>
                  <wp:positionV relativeFrom="paragraph">
                    <wp:posOffset>373380</wp:posOffset>
                  </wp:positionV>
                  <wp:extent cx="809625" cy="428625"/>
                  <wp:effectExtent l="0" t="0" r="0" b="0"/>
                  <wp:wrapNone/>
                  <wp:docPr id="5" name="Text Box 5"/>
                  <wp:cNvGraphicFramePr/>
                  <a:graphic xmlns:a="http://schemas.openxmlformats.org/drawingml/2006/main">
                    <a:graphicData uri="http://schemas.microsoft.com/office/word/2010/wordprocessingShape">
                      <wps:wsp>
                        <wps:cNvSpPr txBox="1"/>
                        <wps:spPr>
                          <a:xfrm>
                            <a:off x="0" y="0"/>
                            <a:ext cx="809625"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3C13" w:rsidRPr="00003A3B" w:rsidRDefault="00053C13" w:rsidP="00003A3B">
                              <w:pPr>
                                <w:rPr>
                                  <w:color w:val="FFFFFF" w:themeColor="background1"/>
                                  <w:rPrChange w:id="308" w:author="Dabrina D Dutcher" w:date="2016-05-09T11:44:00Z">
                                    <w:rPr/>
                                  </w:rPrChange>
                                </w:rPr>
                              </w:pPr>
                              <w:ins w:id="309" w:author="Dabrina D Dutcher" w:date="2016-05-09T11:44:00Z">
                                <w:r w:rsidRPr="00003A3B">
                                  <w:rPr>
                                    <w:color w:val="FFFFFF" w:themeColor="background1"/>
                                    <w:rPrChange w:id="310" w:author="Dabrina D Dutcher" w:date="2016-05-09T11:44:00Z">
                                      <w:rPr/>
                                    </w:rPrChange>
                                  </w:rPr>
                                  <w:t>2</w:t>
                                </w:r>
                              </w:ins>
                              <w:ins w:id="311" w:author="Dabrina D Dutcher" w:date="2016-05-09T11:45:00Z">
                                <w:r>
                                  <w:rPr>
                                    <w:color w:val="FFFFFF" w:themeColor="background1"/>
                                  </w:rPr>
                                  <w:t>b</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7" type="#_x0000_t202" style="position:absolute;left:0;text-align:left;margin-left:34.85pt;margin-top:29.4pt;width:63.75pt;height:33.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" filled="f" stroked="f" strokeweight=".5pt">
                  <v:textbox>
                    <w:txbxContent>
                      <w:p w:rsidR="00053C13" w:rsidRPr="00003A3B" w:rsidRDefault="00053C13" w:rsidP="00003A3B">
                        <w:pPr>
                          <w:rPr>
                            <w:color w:val="FFFFFF" w:themeColor="background1"/>
                            <w:rPrChange w:id="313" w:author="Dabrina D Dutcher" w:date="2016-05-09T11:44:00Z">
                              <w:rPr/>
                            </w:rPrChange>
                          </w:rPr>
                        </w:pPr>
                        <w:ins w:id="314" w:author="Dabrina D Dutcher" w:date="2016-05-09T11:44:00Z">
                          <w:r w:rsidRPr="00003A3B">
                            <w:rPr>
                              <w:color w:val="FFFFFF" w:themeColor="background1"/>
                              <w:rPrChange w:id="315" w:author="Dabrina D Dutcher" w:date="2016-05-09T11:44:00Z">
                                <w:rPr/>
                              </w:rPrChange>
                            </w:rPr>
                            <w:t>2</w:t>
                          </w:r>
                        </w:ins>
                        <w:ins w:id="316" w:author="Dabrina D Dutcher" w:date="2016-05-09T11:45:00Z">
                          <w:r>
                            <w:rPr>
                              <w:color w:val="FFFFFF" w:themeColor="background1"/>
                            </w:rPr>
                            <w:t>b</w:t>
                          </w:r>
                        </w:ins>
                      </w:p>
                    </w:txbxContent>
                  </v:textbox>
                </v:shape>
              </w:pict>
            </mc:Fallback>
          </mc:AlternateContent>
        </w:r>
      </w:ins>
      <w:ins w:id="312" w:author="Dabrina D Dutcher" w:date="2016-05-09T11:42:00Z">
        <w:r>
          <w:rPr>
            <w:noProof/>
            <w:lang w:val="en-US" w:eastAsia="en-US"/>
          </w:rPr>
          <w:drawing>
            <wp:inline distT="0" distB="0" distL="0" distR="0" wp14:anchorId="29BD3714" wp14:editId="5AF6C32B">
              <wp:extent cx="4070480" cy="3324225"/>
              <wp:effectExtent l="0" t="0" r="6350" b="0"/>
              <wp:docPr id="21472336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4070480" cy="3324225"/>
                      </a:xfrm>
                      <a:prstGeom prst="rect">
                        <a:avLst/>
                      </a:prstGeom>
                    </pic:spPr>
                  </pic:pic>
                </a:graphicData>
              </a:graphic>
            </wp:inline>
          </w:drawing>
        </w:r>
      </w:ins>
    </w:p>
    <w:p w:rsidR="004879D3" w:rsidRDefault="00003A3B">
      <w:pPr>
        <w:rPr>
          <w:color w:val="auto"/>
          <w:szCs w:val="24"/>
          <w:lang w:val="en-US" w:eastAsia="en-US"/>
        </w:rPr>
      </w:pPr>
      <w:ins w:id="313" w:author="Dabrina D Dutcher" w:date="2016-05-09T11:46:00Z">
        <w:r>
          <w:rPr>
            <w:noProof/>
            <w:lang w:val="en-US" w:eastAsia="en-US"/>
          </w:rPr>
          <w:lastRenderedPageBreak/>
          <mc:AlternateContent>
            <mc:Choice Requires="wps">
              <w:drawing>
                <wp:anchor distT="0" distB="0" distL="114300" distR="114300" simplePos="0" relativeHeight="251663360" behindDoc="0" locked="0" layoutInCell="1" allowOverlap="1" wp14:anchorId="70C7A5D0" wp14:editId="36310BAF">
                  <wp:simplePos x="0" y="0"/>
                  <wp:positionH relativeFrom="column">
                    <wp:posOffset>852170</wp:posOffset>
                  </wp:positionH>
                  <wp:positionV relativeFrom="paragraph">
                    <wp:posOffset>99060</wp:posOffset>
                  </wp:positionV>
                  <wp:extent cx="809625" cy="428625"/>
                  <wp:effectExtent l="0" t="0" r="0" b="0"/>
                  <wp:wrapNone/>
                  <wp:docPr id="8" name="Text Box 8"/>
                  <wp:cNvGraphicFramePr/>
                  <a:graphic xmlns:a="http://schemas.openxmlformats.org/drawingml/2006/main">
                    <a:graphicData uri="http://schemas.microsoft.com/office/word/2010/wordprocessingShape">
                      <wps:wsp>
                        <wps:cNvSpPr txBox="1"/>
                        <wps:spPr>
                          <a:xfrm>
                            <a:off x="0" y="0"/>
                            <a:ext cx="809625"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3C13" w:rsidRPr="00003A3B" w:rsidRDefault="00053C13" w:rsidP="00003A3B">
                              <w:pPr>
                                <w:rPr>
                                  <w:color w:val="auto"/>
                                  <w:rPrChange w:id="314" w:author="Dabrina D Dutcher" w:date="2016-05-09T11:46:00Z">
                                    <w:rPr/>
                                  </w:rPrChange>
                                </w:rPr>
                              </w:pPr>
                              <w:ins w:id="315" w:author="Dabrina D Dutcher" w:date="2016-05-09T11:44:00Z">
                                <w:r w:rsidRPr="00003A3B">
                                  <w:rPr>
                                    <w:color w:val="auto"/>
                                    <w:rPrChange w:id="316" w:author="Dabrina D Dutcher" w:date="2016-05-09T11:46:00Z">
                                      <w:rPr/>
                                    </w:rPrChange>
                                  </w:rPr>
                                  <w:t>2</w:t>
                                </w:r>
                              </w:ins>
                              <w:ins w:id="317" w:author="Dabrina D Dutcher" w:date="2016-05-09T11:46:00Z">
                                <w:r>
                                  <w:rPr>
                                    <w:color w:val="auto"/>
                                  </w:rPr>
                                  <w:t>c</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28" type="#_x0000_t202" style="position:absolute;left:0;text-align:left;margin-left:67.1pt;margin-top:7.8pt;width:63.75pt;height:33.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" filled="f" stroked="f" strokeweight=".5pt">
                  <v:textbox>
                    <w:txbxContent>
                      <w:p w:rsidR="00053C13" w:rsidRPr="00003A3B" w:rsidRDefault="00053C13" w:rsidP="00003A3B">
                        <w:pPr>
                          <w:rPr>
                            <w:color w:val="auto"/>
                            <w:rPrChange w:id="323" w:author="Dabrina D Dutcher" w:date="2016-05-09T11:46:00Z">
                              <w:rPr/>
                            </w:rPrChange>
                          </w:rPr>
                        </w:pPr>
                        <w:ins w:id="324" w:author="Dabrina D Dutcher" w:date="2016-05-09T11:44:00Z">
                          <w:r w:rsidRPr="00003A3B">
                            <w:rPr>
                              <w:color w:val="auto"/>
                              <w:rPrChange w:id="325" w:author="Dabrina D Dutcher" w:date="2016-05-09T11:46:00Z">
                                <w:rPr/>
                              </w:rPrChange>
                            </w:rPr>
                            <w:t>2</w:t>
                          </w:r>
                        </w:ins>
                        <w:ins w:id="326" w:author="Dabrina D Dutcher" w:date="2016-05-09T11:46:00Z">
                          <w:r>
                            <w:rPr>
                              <w:color w:val="auto"/>
                            </w:rPr>
                            <w:t>c</w:t>
                          </w:r>
                        </w:ins>
                      </w:p>
                    </w:txbxContent>
                  </v:textbox>
                </v:shape>
              </w:pict>
            </mc:Fallback>
          </mc:AlternateContent>
        </w:r>
      </w:ins>
      <w:ins w:id="318" w:author="Dabrina D Dutcher" w:date="2016-05-09T11:37:00Z">
        <w:r w:rsidR="004879D3">
          <w:rPr>
            <w:noProof/>
            <w:lang w:val="en-US" w:eastAsia="en-US"/>
          </w:rPr>
          <w:drawing>
            <wp:inline distT="0" distB="0" distL="0" distR="0" wp14:anchorId="3A2B1A3F" wp14:editId="37861199">
              <wp:extent cx="5759450" cy="4180524"/>
              <wp:effectExtent l="0" t="0" r="12700" b="107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ins>
    </w:p>
    <w:p w:rsidR="004879D3" w:rsidRDefault="004879D3">
      <w:pPr>
        <w:rPr>
          <w:ins w:id="319" w:author="Dabrina D Dutcher" w:date="2016-05-09T11:40:00Z"/>
        </w:rPr>
      </w:pPr>
    </w:p>
    <w:p w:rsidR="004879D3" w:rsidRDefault="004879D3">
      <w:pPr>
        <w:rPr>
          <w:ins w:id="320" w:author="Dabrina D Dutcher" w:date="2016-05-09T11:40:00Z"/>
        </w:rPr>
      </w:pPr>
      <w:ins w:id="321" w:author="Dabrina D Dutcher" w:date="2016-05-09T11:40:00Z">
        <w:r>
          <w:t>Figures 2a-c</w:t>
        </w:r>
      </w:ins>
      <w:ins w:id="322" w:author="Dabrina D Dutcher" w:date="2016-05-09T11:41:00Z">
        <w:r>
          <w:t xml:space="preserve">. </w:t>
        </w:r>
        <w:r w:rsidR="00003A3B">
          <w:t xml:space="preserve">Figure 2a shows an AFM surface scan of cleaned (no sample) puck.  The surface is rough at this microscopic level.  Figure 2b shows an AFM scan of the same puck after sampling.  This image was collected in the sample deposit region.  It shows that the roughness gets filled in by the sample.  Figure 2c shows the centered vertical and horizontal traces from these analysis.  Significant roughness is observed on the steel that is not observed on the collected sample.  This indicates that the sample could flow, </w:t>
        </w:r>
      </w:ins>
      <w:ins w:id="323" w:author="Dabrina D Dutcher" w:date="2016-05-09T11:47:00Z">
        <w:r w:rsidR="00003A3B">
          <w:t>i</w:t>
        </w:r>
      </w:ins>
      <w:ins w:id="324" w:author="Dabrina D Dutcher" w:date="2016-05-09T11:41:00Z">
        <w:r w:rsidR="00003A3B">
          <w:t>.e. had liquid characteristics at the time of sampling.</w:t>
        </w:r>
      </w:ins>
    </w:p>
    <w:p w:rsidR="009D0D66" w:rsidRDefault="002C3BC8">
      <w:pPr>
        <w:rPr>
          <w:ins w:id="325" w:author="Dabrina D Dutcher" w:date="2016-05-09T11:37:00Z"/>
        </w:rPr>
      </w:pPr>
      <w:r>
        <w:br w:type="page"/>
      </w:r>
      <w:r w:rsidR="00026919">
        <w:rPr>
          <w:noProof/>
          <w:lang w:val="en-US" w:eastAsia="en-US"/>
        </w:rPr>
        <w:lastRenderedPageBreak/>
        <w:drawing>
          <wp:inline distT="0" distB="0" distL="0" distR="0">
            <wp:extent cx="5753100" cy="4029075"/>
            <wp:effectExtent l="0" t="0" r="0" b="0"/>
            <wp:docPr id="6" name="Picture 6" descr="force curv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rce curve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3100" cy="4029075"/>
                    </a:xfrm>
                    <a:prstGeom prst="rect">
                      <a:avLst/>
                    </a:prstGeom>
                    <a:noFill/>
                    <a:ln>
                      <a:noFill/>
                    </a:ln>
                  </pic:spPr>
                </pic:pic>
              </a:graphicData>
            </a:graphic>
          </wp:inline>
        </w:drawing>
      </w:r>
    </w:p>
    <w:p w:rsidR="004879D3" w:rsidRDefault="004879D3"/>
    <w:p w:rsidR="00FD5718" w:rsidRDefault="006461F0" w:rsidP="008E73EC">
      <w:pPr>
        <w:rPr>
          <w:szCs w:val="24"/>
        </w:rPr>
      </w:pPr>
      <w:proofErr w:type="gramStart"/>
      <w:r>
        <w:rPr>
          <w:szCs w:val="24"/>
          <w:lang w:val="en-GB"/>
        </w:rPr>
        <w:t>Fig</w:t>
      </w:r>
      <w:r w:rsidR="008A63EB">
        <w:rPr>
          <w:szCs w:val="24"/>
          <w:lang w:val="en-GB"/>
        </w:rPr>
        <w:t>ure</w:t>
      </w:r>
      <w:r w:rsidR="004C2406">
        <w:rPr>
          <w:szCs w:val="24"/>
          <w:lang w:val="en-GB"/>
        </w:rPr>
        <w:t xml:space="preserve"> </w:t>
      </w:r>
      <w:del w:id="326" w:author="Dabrina D Dutcher" w:date="2016-05-09T11:47:00Z">
        <w:r w:rsidR="004C2406" w:rsidDel="00003A3B">
          <w:rPr>
            <w:szCs w:val="24"/>
            <w:lang w:val="en-GB"/>
          </w:rPr>
          <w:delText>2</w:delText>
        </w:r>
      </w:del>
      <w:ins w:id="327" w:author="Dabrina D Dutcher" w:date="2016-05-09T11:47:00Z">
        <w:r w:rsidR="00003A3B">
          <w:rPr>
            <w:szCs w:val="24"/>
            <w:lang w:val="en-GB"/>
          </w:rPr>
          <w:t>3</w:t>
        </w:r>
      </w:ins>
      <w:r w:rsidR="009D0D66" w:rsidRPr="00111F45">
        <w:rPr>
          <w:szCs w:val="24"/>
          <w:lang w:val="en-GB"/>
        </w:rPr>
        <w:t>.</w:t>
      </w:r>
      <w:proofErr w:type="gramEnd"/>
      <w:r w:rsidR="00493D63" w:rsidRPr="00111F45">
        <w:rPr>
          <w:szCs w:val="24"/>
        </w:rPr>
        <w:t xml:space="preserve"> </w:t>
      </w:r>
      <w:r w:rsidR="00B16E4B">
        <w:rPr>
          <w:szCs w:val="24"/>
        </w:rPr>
        <w:t xml:space="preserve">A typical force curve obtained using </w:t>
      </w:r>
      <w:r w:rsidR="00B16E4B" w:rsidRPr="00345DC6">
        <w:rPr>
          <w:szCs w:val="24"/>
        </w:rPr>
        <w:t xml:space="preserve">NaugaNeedle </w:t>
      </w:r>
      <w:r w:rsidR="00B16E4B" w:rsidRPr="0063657B">
        <w:rPr>
          <w:rStyle w:val="Strong"/>
          <w:b w:val="0"/>
          <w:shd w:val="clear" w:color="auto" w:fill="FFFFFF"/>
        </w:rPr>
        <w:t>NN-HAR-FM60</w:t>
      </w:r>
      <w:r w:rsidR="00B16E4B">
        <w:rPr>
          <w:szCs w:val="24"/>
        </w:rPr>
        <w:t xml:space="preserve"> probes and an atomic force microscope. The blue line indicates the </w:t>
      </w:r>
      <w:r w:rsidR="00044D23">
        <w:rPr>
          <w:szCs w:val="24"/>
        </w:rPr>
        <w:t xml:space="preserve">probe </w:t>
      </w:r>
      <w:r w:rsidR="00B16E4B">
        <w:rPr>
          <w:szCs w:val="24"/>
        </w:rPr>
        <w:t>appro</w:t>
      </w:r>
      <w:r w:rsidR="007B6F41">
        <w:rPr>
          <w:szCs w:val="24"/>
        </w:rPr>
        <w:t>aching the sample, and the red</w:t>
      </w:r>
      <w:r w:rsidR="00B16E4B">
        <w:rPr>
          <w:szCs w:val="24"/>
        </w:rPr>
        <w:t xml:space="preserve"> line indicates the </w:t>
      </w:r>
      <w:r w:rsidR="00044D23">
        <w:rPr>
          <w:szCs w:val="24"/>
        </w:rPr>
        <w:t xml:space="preserve">probe </w:t>
      </w:r>
      <w:r w:rsidR="00B16E4B">
        <w:rPr>
          <w:szCs w:val="24"/>
        </w:rPr>
        <w:t xml:space="preserve">retracting from the sample. </w:t>
      </w:r>
      <w:r w:rsidR="007B6F41">
        <w:rPr>
          <w:szCs w:val="24"/>
        </w:rPr>
        <w:t xml:space="preserve">At point 1, the </w:t>
      </w:r>
      <w:r w:rsidR="00044D23">
        <w:rPr>
          <w:szCs w:val="24"/>
        </w:rPr>
        <w:t xml:space="preserve">nanoneedle </w:t>
      </w:r>
      <w:r w:rsidR="007B6F41">
        <w:rPr>
          <w:szCs w:val="24"/>
        </w:rPr>
        <w:t>is approximately 1 micron from the surface of the liquid sample</w:t>
      </w:r>
      <w:r w:rsidR="004A2A83">
        <w:rPr>
          <w:szCs w:val="24"/>
        </w:rPr>
        <w:t xml:space="preserve">. </w:t>
      </w:r>
      <w:r w:rsidR="007B6F41">
        <w:rPr>
          <w:szCs w:val="24"/>
        </w:rPr>
        <w:t xml:space="preserve">At point 2, the </w:t>
      </w:r>
      <w:r w:rsidR="00044D23">
        <w:rPr>
          <w:szCs w:val="24"/>
        </w:rPr>
        <w:t xml:space="preserve">nanoneedle </w:t>
      </w:r>
      <w:r w:rsidR="00E66C27">
        <w:rPr>
          <w:szCs w:val="24"/>
        </w:rPr>
        <w:t xml:space="preserve">is just above the surface of the liquid. At point 3, the </w:t>
      </w:r>
      <w:r w:rsidR="00044D23">
        <w:rPr>
          <w:szCs w:val="24"/>
        </w:rPr>
        <w:t xml:space="preserve">nanoneedle </w:t>
      </w:r>
      <w:r w:rsidR="00E66C27">
        <w:rPr>
          <w:szCs w:val="24"/>
        </w:rPr>
        <w:t>has touched the liquid</w:t>
      </w:r>
      <w:r w:rsidR="00FD667B">
        <w:rPr>
          <w:szCs w:val="24"/>
        </w:rPr>
        <w:t>, which wicks up and</w:t>
      </w:r>
      <w:r w:rsidR="00140CF0">
        <w:rPr>
          <w:szCs w:val="24"/>
        </w:rPr>
        <w:t xml:space="preserve"> exert</w:t>
      </w:r>
      <w:r w:rsidR="00FD667B">
        <w:rPr>
          <w:szCs w:val="24"/>
        </w:rPr>
        <w:t>s</w:t>
      </w:r>
      <w:r w:rsidR="00140CF0">
        <w:rPr>
          <w:szCs w:val="24"/>
        </w:rPr>
        <w:t xml:space="preserve"> a downward force</w:t>
      </w:r>
      <w:r w:rsidR="00044D23">
        <w:rPr>
          <w:szCs w:val="24"/>
        </w:rPr>
        <w:t xml:space="preserve"> on the probe</w:t>
      </w:r>
      <w:r w:rsidR="00140CF0">
        <w:rPr>
          <w:szCs w:val="24"/>
        </w:rPr>
        <w:t>.</w:t>
      </w:r>
      <w:r w:rsidR="00E66C27">
        <w:rPr>
          <w:szCs w:val="24"/>
        </w:rPr>
        <w:t xml:space="preserve"> At point 4, the </w:t>
      </w:r>
      <w:r w:rsidR="00044D23">
        <w:rPr>
          <w:szCs w:val="24"/>
        </w:rPr>
        <w:t xml:space="preserve">nanoneedle </w:t>
      </w:r>
      <w:r w:rsidR="00E66C27">
        <w:rPr>
          <w:szCs w:val="24"/>
        </w:rPr>
        <w:t xml:space="preserve">begins to pull out of the liquid. At point 5, the liquid is just about to break from the end of the </w:t>
      </w:r>
      <w:r w:rsidR="00044D23">
        <w:rPr>
          <w:szCs w:val="24"/>
        </w:rPr>
        <w:t>nanoneedle</w:t>
      </w:r>
      <w:r w:rsidR="00E66C27">
        <w:rPr>
          <w:szCs w:val="24"/>
        </w:rPr>
        <w:t>, and the contact angle</w:t>
      </w:r>
      <w:r w:rsidR="00140CF0">
        <w:rPr>
          <w:szCs w:val="24"/>
        </w:rPr>
        <w:t xml:space="preserve"> of the liquid-needle interface</w:t>
      </w:r>
      <w:r w:rsidR="00E66C27">
        <w:rPr>
          <w:szCs w:val="24"/>
        </w:rPr>
        <w:t xml:space="preserve"> approaches zero. At point 6, the </w:t>
      </w:r>
      <w:r w:rsidR="00214902">
        <w:rPr>
          <w:szCs w:val="24"/>
        </w:rPr>
        <w:t>n</w:t>
      </w:r>
      <w:r w:rsidR="00044D23">
        <w:rPr>
          <w:szCs w:val="24"/>
        </w:rPr>
        <w:t xml:space="preserve">anoneedle </w:t>
      </w:r>
      <w:r w:rsidR="00E66C27">
        <w:rPr>
          <w:szCs w:val="24"/>
        </w:rPr>
        <w:t>has pulled out of the liquid sample.</w:t>
      </w:r>
      <w:r w:rsidR="00140CF0">
        <w:rPr>
          <w:szCs w:val="24"/>
        </w:rPr>
        <w:t xml:space="preserve"> The </w:t>
      </w:r>
      <w:r w:rsidR="00044D23">
        <w:rPr>
          <w:szCs w:val="24"/>
        </w:rPr>
        <w:t>probe</w:t>
      </w:r>
      <w:r w:rsidR="00140CF0">
        <w:rPr>
          <w:szCs w:val="24"/>
        </w:rPr>
        <w:t xml:space="preserve"> retracts back to point </w:t>
      </w:r>
      <w:r w:rsidR="00FD5718">
        <w:rPr>
          <w:szCs w:val="24"/>
        </w:rPr>
        <w:t>1.</w:t>
      </w:r>
    </w:p>
    <w:p w:rsidR="00B8419F" w:rsidRDefault="00026919" w:rsidP="008E73EC">
      <w:pPr>
        <w:rPr>
          <w:szCs w:val="24"/>
        </w:rPr>
      </w:pPr>
      <w:r>
        <w:rPr>
          <w:noProof/>
          <w:szCs w:val="24"/>
          <w:lang w:val="en-US" w:eastAsia="en-US"/>
        </w:rPr>
        <w:lastRenderedPageBreak/>
        <w:drawing>
          <wp:inline distT="0" distB="0" distL="0" distR="0">
            <wp:extent cx="4695825" cy="4591050"/>
            <wp:effectExtent l="0" t="0" r="0" b="0"/>
            <wp:docPr id="7" name="Picture 7" descr="flow chart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low chart figur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95825" cy="4591050"/>
                    </a:xfrm>
                    <a:prstGeom prst="rect">
                      <a:avLst/>
                    </a:prstGeom>
                    <a:noFill/>
                    <a:ln>
                      <a:noFill/>
                    </a:ln>
                  </pic:spPr>
                </pic:pic>
              </a:graphicData>
            </a:graphic>
          </wp:inline>
        </w:drawing>
      </w:r>
    </w:p>
    <w:p w:rsidR="00C343FB" w:rsidRPr="00B8419F" w:rsidRDefault="00C343FB" w:rsidP="008E73EC">
      <w:pPr>
        <w:rPr>
          <w:szCs w:val="24"/>
        </w:rPr>
      </w:pPr>
      <w:r>
        <w:rPr>
          <w:szCs w:val="24"/>
        </w:rPr>
        <w:t xml:space="preserve">Figure </w:t>
      </w:r>
      <w:del w:id="328" w:author="Dabrina D Dutcher" w:date="2016-05-09T11:47:00Z">
        <w:r w:rsidDel="00003A3B">
          <w:rPr>
            <w:szCs w:val="24"/>
          </w:rPr>
          <w:delText>3</w:delText>
        </w:r>
      </w:del>
      <w:ins w:id="329" w:author="Dabrina D Dutcher" w:date="2016-05-09T11:47:00Z">
        <w:r w:rsidR="00003A3B">
          <w:rPr>
            <w:szCs w:val="24"/>
          </w:rPr>
          <w:t>4</w:t>
        </w:r>
      </w:ins>
      <w:r>
        <w:rPr>
          <w:szCs w:val="24"/>
        </w:rPr>
        <w:t>. Procedure used to determine the surface tension of oxidized α-pinene particles using the AFM</w:t>
      </w:r>
      <w:r w:rsidR="005F0A5B">
        <w:rPr>
          <w:szCs w:val="24"/>
        </w:rPr>
        <w:t xml:space="preserve">. </w:t>
      </w:r>
      <w:r w:rsidR="00EE1E30">
        <w:rPr>
          <w:szCs w:val="24"/>
        </w:rPr>
        <w:t>The cantilever</w:t>
      </w:r>
      <w:r w:rsidR="00547241">
        <w:rPr>
          <w:szCs w:val="24"/>
        </w:rPr>
        <w:t>’s spring constant was determined (step 1</w:t>
      </w:r>
      <w:r w:rsidR="00EE1E30">
        <w:rPr>
          <w:szCs w:val="24"/>
        </w:rPr>
        <w:t>), which allowed the AFM to obtain</w:t>
      </w:r>
      <w:r w:rsidR="000F7705">
        <w:rPr>
          <w:szCs w:val="24"/>
        </w:rPr>
        <w:t xml:space="preserve"> force curves</w:t>
      </w:r>
      <w:r w:rsidR="005F0A5B">
        <w:rPr>
          <w:szCs w:val="24"/>
        </w:rPr>
        <w:t xml:space="preserve">. </w:t>
      </w:r>
      <w:r w:rsidR="000F7705">
        <w:rPr>
          <w:szCs w:val="24"/>
        </w:rPr>
        <w:t>F</w:t>
      </w:r>
      <w:r w:rsidR="00547241">
        <w:rPr>
          <w:szCs w:val="24"/>
        </w:rPr>
        <w:t>orce cu</w:t>
      </w:r>
      <w:r w:rsidR="00EE1E30">
        <w:rPr>
          <w:szCs w:val="24"/>
        </w:rPr>
        <w:t>rve</w:t>
      </w:r>
      <w:r w:rsidR="000F7705">
        <w:rPr>
          <w:szCs w:val="24"/>
        </w:rPr>
        <w:t>s of a liquid standard were</w:t>
      </w:r>
      <w:r w:rsidR="00EE1E30">
        <w:rPr>
          <w:szCs w:val="24"/>
        </w:rPr>
        <w:t xml:space="preserve"> obtained</w:t>
      </w:r>
      <w:r w:rsidR="00547241">
        <w:rPr>
          <w:szCs w:val="24"/>
        </w:rPr>
        <w:t xml:space="preserve"> (step 2), and the nanoneedle’s wetted perimeter was calculated with equation 2 given the standard’s known surface tension (step 3).</w:t>
      </w:r>
      <w:r w:rsidR="00CE3E2A">
        <w:rPr>
          <w:szCs w:val="24"/>
        </w:rPr>
        <w:t xml:space="preserve"> </w:t>
      </w:r>
      <w:r w:rsidR="000F7705">
        <w:rPr>
          <w:szCs w:val="24"/>
        </w:rPr>
        <w:t>F</w:t>
      </w:r>
      <w:r w:rsidR="00547241">
        <w:rPr>
          <w:szCs w:val="24"/>
        </w:rPr>
        <w:t>orce curve</w:t>
      </w:r>
      <w:r w:rsidR="000F7705">
        <w:rPr>
          <w:szCs w:val="24"/>
        </w:rPr>
        <w:t>s</w:t>
      </w:r>
      <w:r w:rsidR="00547241">
        <w:rPr>
          <w:szCs w:val="24"/>
        </w:rPr>
        <w:t xml:space="preserve"> of the oxidized α -pinene sample</w:t>
      </w:r>
      <w:r w:rsidR="000F7705">
        <w:rPr>
          <w:szCs w:val="24"/>
        </w:rPr>
        <w:t xml:space="preserve"> were</w:t>
      </w:r>
      <w:r w:rsidR="00EE1E30">
        <w:rPr>
          <w:szCs w:val="24"/>
        </w:rPr>
        <w:t xml:space="preserve"> obtained</w:t>
      </w:r>
      <w:r w:rsidR="00EC6BBA">
        <w:rPr>
          <w:szCs w:val="24"/>
        </w:rPr>
        <w:t xml:space="preserve"> (step 4), and its</w:t>
      </w:r>
      <w:r w:rsidR="00547241">
        <w:rPr>
          <w:szCs w:val="24"/>
        </w:rPr>
        <w:t xml:space="preserve"> surface tension was calculated with equation 2 given the nanoneedle</w:t>
      </w:r>
      <w:r w:rsidR="00EE1E30">
        <w:rPr>
          <w:szCs w:val="24"/>
        </w:rPr>
        <w:t>‘s</w:t>
      </w:r>
      <w:r w:rsidR="00547241">
        <w:rPr>
          <w:szCs w:val="24"/>
        </w:rPr>
        <w:t xml:space="preserve"> wetted perimeter</w:t>
      </w:r>
      <w:r w:rsidR="00EE1E30">
        <w:rPr>
          <w:szCs w:val="24"/>
        </w:rPr>
        <w:t xml:space="preserve"> (step 5)</w:t>
      </w:r>
      <w:r w:rsidR="005F0A5B">
        <w:rPr>
          <w:szCs w:val="24"/>
        </w:rPr>
        <w:t xml:space="preserve">. </w:t>
      </w:r>
      <w:r w:rsidR="00547241">
        <w:rPr>
          <w:szCs w:val="24"/>
        </w:rPr>
        <w:t>For initial tests, a check standard was used to verify the validity of  the wetted perimeter and sample surface tension calculations (optional steps 6-7).</w:t>
      </w:r>
      <w:r w:rsidR="00003A3B">
        <w:rPr>
          <w:color w:val="008080"/>
          <w:u w:val="single"/>
        </w:rPr>
        <w:t>b</w:t>
      </w:r>
    </w:p>
    <w:sectPr w:rsidR="00C343FB" w:rsidRPr="00B8419F" w:rsidSect="000C142E">
      <w:footerReference w:type="even" r:id="rId18"/>
      <w:footerReference w:type="default" r:id="rId19"/>
      <w:pgSz w:w="11906" w:h="16838" w:code="9"/>
      <w:pgMar w:top="1134" w:right="1418" w:bottom="1985" w:left="1418" w:header="851" w:footer="1418" w:gutter="0"/>
      <w:lnNumType w:countBy="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Dabrina D Dutcher" w:date="2016-04-22T17:10:00Z" w:initials="DDD">
    <w:p w:rsidR="00053C13" w:rsidRDefault="00053C13">
      <w:pPr>
        <w:pStyle w:val="CommentText"/>
      </w:pPr>
      <w:r>
        <w:rPr>
          <w:rStyle w:val="CommentReference"/>
        </w:rPr>
        <w:annotationRef/>
      </w:r>
      <w:r w:rsidRPr="00026919">
        <w:t>http://www.atmos-chem-phys.net/15/6337/2015/acp-15-6337-2015.html</w:t>
      </w:r>
    </w:p>
  </w:comment>
  <w:comment w:id="191" w:author="Dabrina D Dutcher" w:date="2016-04-22T17:10:00Z" w:initials="DDD">
    <w:p w:rsidR="00053C13" w:rsidRDefault="00053C13" w:rsidP="004865B0">
      <w:pPr>
        <w:pStyle w:val="Heading1"/>
        <w:shd w:val="clear" w:color="auto" w:fill="FFFFFF"/>
        <w:spacing w:before="0"/>
        <w:rPr>
          <w:rFonts w:ascii="Helvetica" w:hAnsi="Helvetica"/>
          <w:sz w:val="30"/>
          <w:szCs w:val="30"/>
        </w:rPr>
      </w:pPr>
      <w:r>
        <w:rPr>
          <w:rStyle w:val="CommentReference"/>
        </w:rPr>
        <w:annotationRef/>
      </w:r>
      <w:r>
        <w:rPr>
          <w:rStyle w:val="hlfld-title"/>
          <w:rFonts w:ascii="Helvetica" w:hAnsi="Helvetica"/>
          <w:sz w:val="30"/>
          <w:szCs w:val="30"/>
        </w:rPr>
        <w:t>Measurement of Wetting Properties of Individual Boron Nitride Nanotubes with the Wilhelmy Method Using a Nanotube-Based Force Sensor</w:t>
      </w:r>
    </w:p>
    <w:p w:rsidR="00053C13" w:rsidRDefault="00C2794D" w:rsidP="004865B0">
      <w:pPr>
        <w:shd w:val="clear" w:color="auto" w:fill="FFFFFF"/>
        <w:spacing w:line="312" w:lineRule="atLeast"/>
        <w:rPr>
          <w:rFonts w:ascii="Helvetica" w:hAnsi="Helvetica"/>
          <w:b/>
          <w:bCs/>
          <w:color w:val="333333"/>
          <w:sz w:val="20"/>
        </w:rPr>
      </w:pPr>
      <w:hyperlink r:id="rId1" w:history="1">
        <w:r w:rsidR="00053C13">
          <w:rPr>
            <w:rStyle w:val="Hyperlink"/>
            <w:rFonts w:ascii="Helvetica" w:hAnsi="Helvetica"/>
            <w:b/>
            <w:bCs/>
            <w:sz w:val="20"/>
          </w:rPr>
          <w:t>Kyungsuk Yum</w:t>
        </w:r>
      </w:hyperlink>
      <w:r w:rsidR="00053C13">
        <w:rPr>
          <w:rStyle w:val="apple-converted-space"/>
          <w:rFonts w:ascii="Helvetica" w:hAnsi="Helvetica"/>
          <w:b/>
          <w:bCs/>
          <w:color w:val="333333"/>
          <w:sz w:val="20"/>
        </w:rPr>
        <w:t> </w:t>
      </w:r>
      <w:r w:rsidR="00053C13">
        <w:rPr>
          <w:rStyle w:val="hlfld-contribauthor"/>
          <w:rFonts w:ascii="Helvetica" w:hAnsi="Helvetica"/>
          <w:b/>
          <w:bCs/>
          <w:color w:val="333333"/>
          <w:sz w:val="20"/>
        </w:rPr>
        <w:t>and</w:t>
      </w:r>
      <w:r w:rsidR="00053C13">
        <w:rPr>
          <w:rStyle w:val="apple-converted-space"/>
          <w:rFonts w:ascii="Helvetica" w:hAnsi="Helvetica"/>
          <w:b/>
          <w:bCs/>
          <w:color w:val="333333"/>
          <w:sz w:val="20"/>
        </w:rPr>
        <w:t> </w:t>
      </w:r>
      <w:hyperlink r:id="rId2" w:history="1">
        <w:r w:rsidR="00053C13">
          <w:rPr>
            <w:rStyle w:val="Hyperlink"/>
            <w:rFonts w:ascii="Helvetica" w:hAnsi="Helvetica"/>
            <w:b/>
            <w:bCs/>
            <w:sz w:val="20"/>
          </w:rPr>
          <w:t>Min-Feng Yu</w:t>
        </w:r>
      </w:hyperlink>
      <w:r w:rsidR="00053C13">
        <w:rPr>
          <w:rStyle w:val="apple-converted-space"/>
          <w:rFonts w:ascii="Helvetica" w:hAnsi="Helvetica"/>
          <w:b/>
          <w:bCs/>
          <w:color w:val="333333"/>
          <w:sz w:val="20"/>
        </w:rPr>
        <w:t> </w:t>
      </w:r>
      <w:hyperlink r:id="rId3" w:anchor="nl052084lAF1" w:history="1">
        <w:r w:rsidR="00053C13">
          <w:rPr>
            <w:rStyle w:val="Hyperlink"/>
            <w:rFonts w:ascii="Helvetica" w:hAnsi="Helvetica"/>
            <w:b/>
            <w:bCs/>
            <w:color w:val="336699"/>
            <w:sz w:val="20"/>
          </w:rPr>
          <w:t>*</w:t>
        </w:r>
      </w:hyperlink>
    </w:p>
    <w:p w:rsidR="00053C13" w:rsidRDefault="00053C13" w:rsidP="004865B0">
      <w:pPr>
        <w:shd w:val="clear" w:color="auto" w:fill="FFFFFF"/>
        <w:spacing w:line="312" w:lineRule="atLeast"/>
        <w:rPr>
          <w:rFonts w:ascii="Helvetica" w:hAnsi="Helvetica"/>
          <w:sz w:val="20"/>
        </w:rPr>
      </w:pPr>
      <w:r>
        <w:rPr>
          <w:rFonts w:ascii="Helvetica" w:hAnsi="Helvetica"/>
          <w:sz w:val="20"/>
        </w:rPr>
        <w:t>Department of Mechanical and Industrial Engineering, University of Illinois at Urbana-Champaign, 1206 West Green Street, Urbana, Illinois 61801</w:t>
      </w:r>
    </w:p>
    <w:p w:rsidR="00053C13" w:rsidRDefault="00053C13" w:rsidP="004865B0">
      <w:pPr>
        <w:shd w:val="clear" w:color="auto" w:fill="FFFFFF"/>
        <w:spacing w:line="312" w:lineRule="atLeast"/>
        <w:rPr>
          <w:rFonts w:ascii="Helvetica" w:hAnsi="Helvetica"/>
          <w:sz w:val="18"/>
          <w:szCs w:val="18"/>
        </w:rPr>
      </w:pPr>
      <w:r>
        <w:rPr>
          <w:rStyle w:val="HTMLCite"/>
          <w:rFonts w:ascii="Helvetica" w:hAnsi="Helvetica"/>
          <w:sz w:val="18"/>
          <w:szCs w:val="18"/>
        </w:rPr>
        <w:t>Nano Lett.</w:t>
      </w:r>
      <w:r>
        <w:rPr>
          <w:rFonts w:ascii="Helvetica" w:hAnsi="Helvetica"/>
          <w:sz w:val="18"/>
          <w:szCs w:val="18"/>
        </w:rPr>
        <w:t>,</w:t>
      </w:r>
      <w:r>
        <w:rPr>
          <w:rStyle w:val="apple-converted-space"/>
          <w:rFonts w:ascii="Helvetica" w:hAnsi="Helvetica"/>
          <w:sz w:val="18"/>
          <w:szCs w:val="18"/>
        </w:rPr>
        <w:t> </w:t>
      </w:r>
      <w:r>
        <w:rPr>
          <w:rStyle w:val="citationyear"/>
          <w:rFonts w:ascii="Helvetica" w:eastAsia="Calibri" w:hAnsi="Helvetica"/>
          <w:b/>
          <w:bCs/>
          <w:sz w:val="18"/>
          <w:szCs w:val="18"/>
        </w:rPr>
        <w:t>2006</w:t>
      </w:r>
      <w:r>
        <w:rPr>
          <w:rFonts w:ascii="Helvetica" w:hAnsi="Helvetica"/>
          <w:sz w:val="18"/>
          <w:szCs w:val="18"/>
        </w:rPr>
        <w:t>,</w:t>
      </w:r>
      <w:r>
        <w:rPr>
          <w:rStyle w:val="apple-converted-space"/>
          <w:rFonts w:ascii="Helvetica" w:hAnsi="Helvetica"/>
          <w:sz w:val="18"/>
          <w:szCs w:val="18"/>
        </w:rPr>
        <w:t> </w:t>
      </w:r>
      <w:r>
        <w:rPr>
          <w:rStyle w:val="citationvolume"/>
          <w:rFonts w:ascii="Helvetica" w:hAnsi="Helvetica"/>
          <w:i/>
          <w:iCs/>
          <w:sz w:val="18"/>
          <w:szCs w:val="18"/>
        </w:rPr>
        <w:t>6</w:t>
      </w:r>
      <w:r>
        <w:rPr>
          <w:rStyle w:val="apple-converted-space"/>
          <w:rFonts w:ascii="Helvetica" w:hAnsi="Helvetica"/>
          <w:sz w:val="18"/>
          <w:szCs w:val="18"/>
        </w:rPr>
        <w:t> </w:t>
      </w:r>
      <w:r>
        <w:rPr>
          <w:rFonts w:ascii="Helvetica" w:hAnsi="Helvetica"/>
          <w:sz w:val="18"/>
          <w:szCs w:val="18"/>
        </w:rPr>
        <w:t>(2), pp 329–333</w:t>
      </w:r>
    </w:p>
    <w:p w:rsidR="00053C13" w:rsidRDefault="00053C13" w:rsidP="004865B0">
      <w:pPr>
        <w:shd w:val="clear" w:color="auto" w:fill="FFFFFF"/>
        <w:spacing w:line="312" w:lineRule="atLeast"/>
        <w:rPr>
          <w:rFonts w:ascii="Helvetica" w:hAnsi="Helvetica"/>
          <w:sz w:val="18"/>
          <w:szCs w:val="18"/>
        </w:rPr>
      </w:pPr>
      <w:r>
        <w:rPr>
          <w:rStyle w:val="Strong"/>
          <w:rFonts w:ascii="Helvetica" w:hAnsi="Helvetica"/>
          <w:sz w:val="18"/>
          <w:szCs w:val="18"/>
        </w:rPr>
        <w:t>DOI:</w:t>
      </w:r>
      <w:r>
        <w:rPr>
          <w:rStyle w:val="apple-converted-space"/>
          <w:rFonts w:ascii="Helvetica" w:hAnsi="Helvetica"/>
          <w:b/>
          <w:bCs/>
          <w:sz w:val="18"/>
          <w:szCs w:val="18"/>
        </w:rPr>
        <w:t> </w:t>
      </w:r>
      <w:r>
        <w:rPr>
          <w:rFonts w:ascii="Helvetica" w:hAnsi="Helvetica"/>
          <w:sz w:val="18"/>
          <w:szCs w:val="18"/>
        </w:rPr>
        <w:t>10.1021/nl052084l</w:t>
      </w:r>
    </w:p>
    <w:p w:rsidR="00053C13" w:rsidRDefault="00053C13">
      <w:pPr>
        <w:pStyle w:val="CommentText"/>
      </w:pPr>
    </w:p>
  </w:comment>
  <w:comment w:id="192" w:author="Dabrina D Dutcher" w:date="2016-04-22T17:10:00Z" w:initials="DDD">
    <w:p w:rsidR="00053C13" w:rsidRDefault="00053C13">
      <w:pPr>
        <w:pStyle w:val="CommentText"/>
      </w:pPr>
      <w:r>
        <w:rPr>
          <w:rStyle w:val="CommentReference"/>
        </w:rPr>
        <w:annotationRef/>
      </w:r>
      <w:hyperlink r:id="rId4" w:anchor="!divAbstract" w:history="1">
        <w:r w:rsidRPr="00D80E91">
          <w:rPr>
            <w:rStyle w:val="Hyperlink"/>
          </w:rPr>
          <w:t>http://pubs.rsc.org/en/Content/ArticleLanding/1975/F1/f19757101919#!divAbstract</w:t>
        </w:r>
      </w:hyperlink>
    </w:p>
    <w:p w:rsidR="00053C13" w:rsidRDefault="00053C13">
      <w:pPr>
        <w:pStyle w:val="CommentText"/>
      </w:pPr>
    </w:p>
  </w:comment>
  <w:comment w:id="201" w:author="Dabrina D Dutcher" w:date="2016-05-10T15:28:00Z" w:initials="DDD">
    <w:p w:rsidR="00F22E1C" w:rsidRDefault="00F22E1C">
      <w:pPr>
        <w:pStyle w:val="CommentText"/>
      </w:pPr>
      <w:r>
        <w:rPr>
          <w:rStyle w:val="CommentReference"/>
        </w:rPr>
        <w:annotationRef/>
      </w:r>
      <w:proofErr w:type="gramStart"/>
      <w:r>
        <w:t>add</w:t>
      </w:r>
      <w:proofErr w:type="gramEnd"/>
      <w:r>
        <w:t xml:space="preserve"> bruker.com reference</w:t>
      </w:r>
    </w:p>
  </w:comment>
  <w:comment w:id="202" w:author="Dabrina D Dutcher" w:date="2016-05-10T15:37:00Z" w:initials="DDD">
    <w:p w:rsidR="00BC4EB5" w:rsidRDefault="00BC4EB5">
      <w:pPr>
        <w:pStyle w:val="CommentText"/>
      </w:pPr>
      <w:r>
        <w:rPr>
          <w:rStyle w:val="CommentReference"/>
        </w:rPr>
        <w:annotationRef/>
      </w:r>
      <w:r w:rsidRPr="00BC4EB5">
        <w:t>http://www.bruker.co.jp/axs/nano/imgs/pdf/AN090.pdf</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94D" w:rsidRDefault="00C2794D">
      <w:r>
        <w:separator/>
      </w:r>
    </w:p>
  </w:endnote>
  <w:endnote w:type="continuationSeparator" w:id="0">
    <w:p w:rsidR="00C2794D" w:rsidRDefault="00C27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13" w:rsidRDefault="00053C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3C13" w:rsidRDefault="00053C1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C13" w:rsidRDefault="00053C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5019">
      <w:rPr>
        <w:rStyle w:val="PageNumber"/>
        <w:noProof/>
      </w:rPr>
      <w:t>9</w:t>
    </w:r>
    <w:r>
      <w:rPr>
        <w:rStyle w:val="PageNumber"/>
      </w:rPr>
      <w:fldChar w:fldCharType="end"/>
    </w:r>
  </w:p>
  <w:p w:rsidR="00053C13" w:rsidRDefault="00053C1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94D" w:rsidRDefault="00C2794D">
      <w:r>
        <w:separator/>
      </w:r>
    </w:p>
  </w:footnote>
  <w:footnote w:type="continuationSeparator" w:id="0">
    <w:p w:rsidR="00C2794D" w:rsidRDefault="00C279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F4856"/>
    <w:multiLevelType w:val="multilevel"/>
    <w:tmpl w:val="8A1273F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3.%4"/>
      <w:lvlJc w:val="left"/>
      <w:pPr>
        <w:tabs>
          <w:tab w:val="num" w:pos="864"/>
        </w:tabs>
        <w:ind w:left="864" w:hanging="864"/>
      </w:pPr>
      <w:rPr>
        <w:rFonts w:hint="default"/>
      </w:rPr>
    </w:lvl>
    <w:lvl w:ilvl="4">
      <w:start w:val="1"/>
      <w:numFmt w:val="decimal"/>
      <w:pStyle w:val="Heading5"/>
      <w:lvlText w:val="%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cxMDS1MDY1MLA0NTVT0lEKTi0uzszPAykwrAUAWRbXKSwAAAA="/>
  </w:docVars>
  <w:rsids>
    <w:rsidRoot w:val="000C142E"/>
    <w:rsid w:val="00003A3B"/>
    <w:rsid w:val="00004B81"/>
    <w:rsid w:val="000074B1"/>
    <w:rsid w:val="000210EB"/>
    <w:rsid w:val="00024ADD"/>
    <w:rsid w:val="0002579F"/>
    <w:rsid w:val="00026919"/>
    <w:rsid w:val="00043952"/>
    <w:rsid w:val="00043A77"/>
    <w:rsid w:val="00044D23"/>
    <w:rsid w:val="0004618D"/>
    <w:rsid w:val="0005343D"/>
    <w:rsid w:val="00053C13"/>
    <w:rsid w:val="00063E6F"/>
    <w:rsid w:val="000731A9"/>
    <w:rsid w:val="00076F03"/>
    <w:rsid w:val="00082D4D"/>
    <w:rsid w:val="00083AA7"/>
    <w:rsid w:val="00091887"/>
    <w:rsid w:val="000A5193"/>
    <w:rsid w:val="000B6B43"/>
    <w:rsid w:val="000C0D29"/>
    <w:rsid w:val="000C142E"/>
    <w:rsid w:val="000D1E7D"/>
    <w:rsid w:val="000D2058"/>
    <w:rsid w:val="000D4A25"/>
    <w:rsid w:val="000F472F"/>
    <w:rsid w:val="000F6B2A"/>
    <w:rsid w:val="000F7705"/>
    <w:rsid w:val="00100E67"/>
    <w:rsid w:val="001100C3"/>
    <w:rsid w:val="00110A44"/>
    <w:rsid w:val="00111C41"/>
    <w:rsid w:val="00111F45"/>
    <w:rsid w:val="001158D5"/>
    <w:rsid w:val="00136C90"/>
    <w:rsid w:val="00140CF0"/>
    <w:rsid w:val="00147055"/>
    <w:rsid w:val="001615EA"/>
    <w:rsid w:val="00166EF9"/>
    <w:rsid w:val="00184C78"/>
    <w:rsid w:val="0019408F"/>
    <w:rsid w:val="001A313F"/>
    <w:rsid w:val="001A321C"/>
    <w:rsid w:val="001C0C68"/>
    <w:rsid w:val="001D2A08"/>
    <w:rsid w:val="001D68A9"/>
    <w:rsid w:val="001E19D3"/>
    <w:rsid w:val="001F0888"/>
    <w:rsid w:val="00214902"/>
    <w:rsid w:val="00214A91"/>
    <w:rsid w:val="00223567"/>
    <w:rsid w:val="00225053"/>
    <w:rsid w:val="00225792"/>
    <w:rsid w:val="0025136D"/>
    <w:rsid w:val="002561DA"/>
    <w:rsid w:val="00271AF8"/>
    <w:rsid w:val="002758F9"/>
    <w:rsid w:val="002860F8"/>
    <w:rsid w:val="00287314"/>
    <w:rsid w:val="002A2C5C"/>
    <w:rsid w:val="002A3D47"/>
    <w:rsid w:val="002A56DB"/>
    <w:rsid w:val="002A5E81"/>
    <w:rsid w:val="002B1E32"/>
    <w:rsid w:val="002C3BC8"/>
    <w:rsid w:val="002C78B7"/>
    <w:rsid w:val="002D6A9E"/>
    <w:rsid w:val="00307ADF"/>
    <w:rsid w:val="00315318"/>
    <w:rsid w:val="0033112D"/>
    <w:rsid w:val="003320F8"/>
    <w:rsid w:val="00341687"/>
    <w:rsid w:val="00345DC6"/>
    <w:rsid w:val="00360C62"/>
    <w:rsid w:val="00360F60"/>
    <w:rsid w:val="003673D6"/>
    <w:rsid w:val="00382C83"/>
    <w:rsid w:val="00393210"/>
    <w:rsid w:val="003B6B23"/>
    <w:rsid w:val="003C675C"/>
    <w:rsid w:val="003C6BCB"/>
    <w:rsid w:val="0040142E"/>
    <w:rsid w:val="00410545"/>
    <w:rsid w:val="00416460"/>
    <w:rsid w:val="004329A3"/>
    <w:rsid w:val="00433647"/>
    <w:rsid w:val="00435B50"/>
    <w:rsid w:val="00440F8B"/>
    <w:rsid w:val="00454918"/>
    <w:rsid w:val="00461ACB"/>
    <w:rsid w:val="00471FD4"/>
    <w:rsid w:val="00476B9F"/>
    <w:rsid w:val="004865B0"/>
    <w:rsid w:val="004879D3"/>
    <w:rsid w:val="00493D63"/>
    <w:rsid w:val="00497A74"/>
    <w:rsid w:val="004A1359"/>
    <w:rsid w:val="004A2A83"/>
    <w:rsid w:val="004C1153"/>
    <w:rsid w:val="004C2406"/>
    <w:rsid w:val="004E0DF4"/>
    <w:rsid w:val="004F25D5"/>
    <w:rsid w:val="004F3328"/>
    <w:rsid w:val="004F40C5"/>
    <w:rsid w:val="00501678"/>
    <w:rsid w:val="00517E5E"/>
    <w:rsid w:val="0052785A"/>
    <w:rsid w:val="00534BEB"/>
    <w:rsid w:val="00542FAF"/>
    <w:rsid w:val="00547241"/>
    <w:rsid w:val="005508A6"/>
    <w:rsid w:val="00551059"/>
    <w:rsid w:val="00565086"/>
    <w:rsid w:val="005658D4"/>
    <w:rsid w:val="00575322"/>
    <w:rsid w:val="00586F38"/>
    <w:rsid w:val="005A2843"/>
    <w:rsid w:val="005B57CA"/>
    <w:rsid w:val="005C0000"/>
    <w:rsid w:val="005C2D54"/>
    <w:rsid w:val="005D293C"/>
    <w:rsid w:val="005D4C6A"/>
    <w:rsid w:val="005D7873"/>
    <w:rsid w:val="005E23AD"/>
    <w:rsid w:val="005E5CE4"/>
    <w:rsid w:val="005F0A5B"/>
    <w:rsid w:val="005F7235"/>
    <w:rsid w:val="0061212D"/>
    <w:rsid w:val="006240F3"/>
    <w:rsid w:val="00626D52"/>
    <w:rsid w:val="0063657B"/>
    <w:rsid w:val="006461F0"/>
    <w:rsid w:val="00666742"/>
    <w:rsid w:val="006671B3"/>
    <w:rsid w:val="00671EB6"/>
    <w:rsid w:val="00680FDE"/>
    <w:rsid w:val="00683EA4"/>
    <w:rsid w:val="00694278"/>
    <w:rsid w:val="006A2C2C"/>
    <w:rsid w:val="006B1EFF"/>
    <w:rsid w:val="006B6FA1"/>
    <w:rsid w:val="006D3F4C"/>
    <w:rsid w:val="006E59EA"/>
    <w:rsid w:val="006F3A11"/>
    <w:rsid w:val="006F64F3"/>
    <w:rsid w:val="00700BEF"/>
    <w:rsid w:val="007022A8"/>
    <w:rsid w:val="00705BE8"/>
    <w:rsid w:val="007070AE"/>
    <w:rsid w:val="0071646E"/>
    <w:rsid w:val="007317FC"/>
    <w:rsid w:val="0073595A"/>
    <w:rsid w:val="00735DEB"/>
    <w:rsid w:val="00744B4F"/>
    <w:rsid w:val="00744EFA"/>
    <w:rsid w:val="00764373"/>
    <w:rsid w:val="007716D9"/>
    <w:rsid w:val="00791F9C"/>
    <w:rsid w:val="00793138"/>
    <w:rsid w:val="007B667E"/>
    <w:rsid w:val="007B6F41"/>
    <w:rsid w:val="007C63ED"/>
    <w:rsid w:val="007E4DE2"/>
    <w:rsid w:val="008009ED"/>
    <w:rsid w:val="00805826"/>
    <w:rsid w:val="00815A15"/>
    <w:rsid w:val="00816F46"/>
    <w:rsid w:val="00827ECC"/>
    <w:rsid w:val="0083152E"/>
    <w:rsid w:val="00832A5D"/>
    <w:rsid w:val="00832BA9"/>
    <w:rsid w:val="00840828"/>
    <w:rsid w:val="0084160F"/>
    <w:rsid w:val="00856E92"/>
    <w:rsid w:val="00865529"/>
    <w:rsid w:val="00867AC5"/>
    <w:rsid w:val="00895EC3"/>
    <w:rsid w:val="008A63EB"/>
    <w:rsid w:val="008D234B"/>
    <w:rsid w:val="008D277D"/>
    <w:rsid w:val="008D536A"/>
    <w:rsid w:val="008D5F04"/>
    <w:rsid w:val="008D7EA5"/>
    <w:rsid w:val="008E3CCD"/>
    <w:rsid w:val="008E73B0"/>
    <w:rsid w:val="008E73EC"/>
    <w:rsid w:val="008F165E"/>
    <w:rsid w:val="008F26FB"/>
    <w:rsid w:val="00904673"/>
    <w:rsid w:val="00930201"/>
    <w:rsid w:val="00931A6B"/>
    <w:rsid w:val="009536A5"/>
    <w:rsid w:val="00956F91"/>
    <w:rsid w:val="00957D94"/>
    <w:rsid w:val="009716C4"/>
    <w:rsid w:val="00990DB4"/>
    <w:rsid w:val="009912E7"/>
    <w:rsid w:val="009944E7"/>
    <w:rsid w:val="009961C1"/>
    <w:rsid w:val="009B47A9"/>
    <w:rsid w:val="009B78E3"/>
    <w:rsid w:val="009C3404"/>
    <w:rsid w:val="009D0D66"/>
    <w:rsid w:val="009D4D0E"/>
    <w:rsid w:val="009E58CC"/>
    <w:rsid w:val="009F5F3E"/>
    <w:rsid w:val="00A00A11"/>
    <w:rsid w:val="00A02047"/>
    <w:rsid w:val="00A0458C"/>
    <w:rsid w:val="00A04883"/>
    <w:rsid w:val="00A130B0"/>
    <w:rsid w:val="00A2359A"/>
    <w:rsid w:val="00A27A6A"/>
    <w:rsid w:val="00A34F52"/>
    <w:rsid w:val="00A44001"/>
    <w:rsid w:val="00A56656"/>
    <w:rsid w:val="00A62B47"/>
    <w:rsid w:val="00A664B4"/>
    <w:rsid w:val="00A81BB4"/>
    <w:rsid w:val="00A81C05"/>
    <w:rsid w:val="00A909E0"/>
    <w:rsid w:val="00A9101D"/>
    <w:rsid w:val="00AA29C1"/>
    <w:rsid w:val="00AA3F86"/>
    <w:rsid w:val="00AC6CDE"/>
    <w:rsid w:val="00AD4C06"/>
    <w:rsid w:val="00AE0229"/>
    <w:rsid w:val="00AE0937"/>
    <w:rsid w:val="00AE0D6C"/>
    <w:rsid w:val="00AF4B9C"/>
    <w:rsid w:val="00B141BC"/>
    <w:rsid w:val="00B16E4B"/>
    <w:rsid w:val="00B221AA"/>
    <w:rsid w:val="00B22925"/>
    <w:rsid w:val="00B22E67"/>
    <w:rsid w:val="00B2515E"/>
    <w:rsid w:val="00B35599"/>
    <w:rsid w:val="00B618A1"/>
    <w:rsid w:val="00B661D0"/>
    <w:rsid w:val="00B70A0E"/>
    <w:rsid w:val="00B71B35"/>
    <w:rsid w:val="00B73B14"/>
    <w:rsid w:val="00B76852"/>
    <w:rsid w:val="00B8419F"/>
    <w:rsid w:val="00B86D91"/>
    <w:rsid w:val="00B91EB5"/>
    <w:rsid w:val="00B92C80"/>
    <w:rsid w:val="00BC4EB5"/>
    <w:rsid w:val="00BD4C1C"/>
    <w:rsid w:val="00BD58E9"/>
    <w:rsid w:val="00C059F5"/>
    <w:rsid w:val="00C075A6"/>
    <w:rsid w:val="00C14232"/>
    <w:rsid w:val="00C2794D"/>
    <w:rsid w:val="00C32374"/>
    <w:rsid w:val="00C343FB"/>
    <w:rsid w:val="00C53411"/>
    <w:rsid w:val="00C669EA"/>
    <w:rsid w:val="00C92F35"/>
    <w:rsid w:val="00C93E82"/>
    <w:rsid w:val="00CA013E"/>
    <w:rsid w:val="00CA5FD3"/>
    <w:rsid w:val="00CB4B40"/>
    <w:rsid w:val="00CB6078"/>
    <w:rsid w:val="00CD15EF"/>
    <w:rsid w:val="00CD30BA"/>
    <w:rsid w:val="00CE3E2A"/>
    <w:rsid w:val="00CE7414"/>
    <w:rsid w:val="00CE75C6"/>
    <w:rsid w:val="00D07F26"/>
    <w:rsid w:val="00D172E9"/>
    <w:rsid w:val="00D236EC"/>
    <w:rsid w:val="00D44BDA"/>
    <w:rsid w:val="00D53F7B"/>
    <w:rsid w:val="00D83D94"/>
    <w:rsid w:val="00D908F9"/>
    <w:rsid w:val="00D927E4"/>
    <w:rsid w:val="00DA3948"/>
    <w:rsid w:val="00DA6300"/>
    <w:rsid w:val="00DB0FCA"/>
    <w:rsid w:val="00DD0CA8"/>
    <w:rsid w:val="00DD2BED"/>
    <w:rsid w:val="00DE6925"/>
    <w:rsid w:val="00DF5452"/>
    <w:rsid w:val="00DF5B43"/>
    <w:rsid w:val="00E16FFA"/>
    <w:rsid w:val="00E240F9"/>
    <w:rsid w:val="00E27498"/>
    <w:rsid w:val="00E45019"/>
    <w:rsid w:val="00E45600"/>
    <w:rsid w:val="00E66C27"/>
    <w:rsid w:val="00E73F5B"/>
    <w:rsid w:val="00E7671A"/>
    <w:rsid w:val="00EA5337"/>
    <w:rsid w:val="00EC6BBA"/>
    <w:rsid w:val="00ED7C05"/>
    <w:rsid w:val="00EE1E30"/>
    <w:rsid w:val="00EF05BB"/>
    <w:rsid w:val="00EF2C4C"/>
    <w:rsid w:val="00F13B30"/>
    <w:rsid w:val="00F22E1C"/>
    <w:rsid w:val="00F22E95"/>
    <w:rsid w:val="00F242CB"/>
    <w:rsid w:val="00F267E3"/>
    <w:rsid w:val="00F53A00"/>
    <w:rsid w:val="00F619D2"/>
    <w:rsid w:val="00F6336C"/>
    <w:rsid w:val="00F70A9E"/>
    <w:rsid w:val="00F732EA"/>
    <w:rsid w:val="00FA098D"/>
    <w:rsid w:val="00FA196E"/>
    <w:rsid w:val="00FB0528"/>
    <w:rsid w:val="00FB30B5"/>
    <w:rsid w:val="00FC2A54"/>
    <w:rsid w:val="00FC4FDB"/>
    <w:rsid w:val="00FD5718"/>
    <w:rsid w:val="00FD667B"/>
    <w:rsid w:val="00FE435A"/>
    <w:rsid w:val="00FF52BC"/>
    <w:rsid w:val="00FF5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before="120" w:line="360" w:lineRule="auto"/>
      <w:jc w:val="both"/>
    </w:pPr>
    <w:rPr>
      <w:color w:val="000000"/>
      <w:sz w:val="24"/>
      <w:lang w:val="de-DE" w:eastAsia="de-DE"/>
    </w:rPr>
  </w:style>
  <w:style w:type="paragraph" w:styleId="Heading1">
    <w:name w:val="heading 1"/>
    <w:basedOn w:val="Normal"/>
    <w:next w:val="Normal"/>
    <w:qFormat/>
    <w:pPr>
      <w:keepNext/>
      <w:numPr>
        <w:numId w:val="1"/>
      </w:numPr>
      <w:outlineLvl w:val="0"/>
    </w:pPr>
    <w:rPr>
      <w:rFonts w:ascii="Arial" w:hAnsi="Arial"/>
      <w:b/>
      <w:bCs/>
      <w:kern w:val="32"/>
      <w:szCs w:val="32"/>
    </w:rPr>
  </w:style>
  <w:style w:type="paragraph" w:styleId="Heading2">
    <w:name w:val="heading 2"/>
    <w:basedOn w:val="Normal"/>
    <w:next w:val="Normal"/>
    <w:qFormat/>
    <w:pPr>
      <w:keepNext/>
      <w:numPr>
        <w:ilvl w:val="1"/>
        <w:numId w:val="1"/>
      </w:numPr>
      <w:spacing w:before="360" w:after="120"/>
      <w:outlineLvl w:val="1"/>
    </w:pPr>
    <w:rPr>
      <w:rFonts w:ascii="Arial" w:hAnsi="Arial" w:cs="Arial"/>
      <w:b/>
      <w:bCs/>
      <w:iCs/>
      <w:szCs w:val="28"/>
    </w:rPr>
  </w:style>
  <w:style w:type="paragraph" w:styleId="Heading3">
    <w:name w:val="heading 3"/>
    <w:basedOn w:val="Normal"/>
    <w:next w:val="Normal"/>
    <w:qFormat/>
    <w:pPr>
      <w:keepNext/>
      <w:numPr>
        <w:ilvl w:val="2"/>
        <w:numId w:val="1"/>
      </w:numPr>
      <w:spacing w:before="240" w:after="120"/>
      <w:outlineLvl w:val="2"/>
    </w:pPr>
    <w:rPr>
      <w:rFonts w:ascii="Arial" w:hAnsi="Arial"/>
      <w:bCs/>
      <w:sz w:val="26"/>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536"/>
        <w:tab w:val="right" w:pos="9072"/>
      </w:tabs>
    </w:pPr>
  </w:style>
  <w:style w:type="paragraph" w:styleId="Title">
    <w:name w:val="Title"/>
    <w:basedOn w:val="Normal"/>
    <w:qFormat/>
    <w:pPr>
      <w:spacing w:before="240" w:after="60"/>
      <w:jc w:val="left"/>
      <w:outlineLvl w:val="0"/>
    </w:pPr>
    <w:rPr>
      <w:rFonts w:ascii="Arial" w:hAnsi="Arial" w:cs="Arial"/>
      <w:b/>
      <w:bCs/>
      <w:kern w:val="28"/>
      <w:sz w:val="32"/>
      <w:szCs w:val="32"/>
    </w:rPr>
  </w:style>
  <w:style w:type="paragraph" w:styleId="Subtitle">
    <w:name w:val="Subtitle"/>
    <w:basedOn w:val="Normal"/>
    <w:qFormat/>
    <w:pPr>
      <w:spacing w:after="60"/>
      <w:outlineLvl w:val="1"/>
    </w:pPr>
    <w:rPr>
      <w:rFonts w:ascii="Arial" w:hAnsi="Arial" w:cs="Arial"/>
      <w:b/>
      <w:szCs w:val="24"/>
    </w:rPr>
  </w:style>
  <w:style w:type="character" w:styleId="PageNumber">
    <w:name w:val="page number"/>
    <w:basedOn w:val="DefaultParagraphFont"/>
  </w:style>
  <w:style w:type="character" w:styleId="Hyperlink">
    <w:name w:val="Hyperlink"/>
    <w:rPr>
      <w:color w:val="0000FF"/>
      <w:u w:val="single"/>
    </w:rPr>
  </w:style>
  <w:style w:type="character" w:styleId="LineNumber">
    <w:name w:val="line number"/>
    <w:basedOn w:val="DefaultParagraphFont"/>
    <w:rsid w:val="000C142E"/>
  </w:style>
  <w:style w:type="character" w:styleId="CommentReference">
    <w:name w:val="annotation reference"/>
    <w:uiPriority w:val="99"/>
    <w:unhideWhenUsed/>
    <w:rsid w:val="00345DC6"/>
    <w:rPr>
      <w:sz w:val="16"/>
      <w:szCs w:val="16"/>
    </w:rPr>
  </w:style>
  <w:style w:type="paragraph" w:styleId="CommentText">
    <w:name w:val="annotation text"/>
    <w:basedOn w:val="Normal"/>
    <w:link w:val="CommentTextChar"/>
    <w:uiPriority w:val="99"/>
    <w:unhideWhenUsed/>
    <w:rsid w:val="00345DC6"/>
    <w:pPr>
      <w:spacing w:before="0" w:line="240" w:lineRule="auto"/>
      <w:jc w:val="left"/>
    </w:pPr>
    <w:rPr>
      <w:rFonts w:eastAsia="Calibri"/>
      <w:color w:val="auto"/>
      <w:sz w:val="20"/>
      <w:lang w:val="en-US" w:eastAsia="en-US"/>
    </w:rPr>
  </w:style>
  <w:style w:type="character" w:customStyle="1" w:styleId="CommentTextChar">
    <w:name w:val="Comment Text Char"/>
    <w:link w:val="CommentText"/>
    <w:uiPriority w:val="99"/>
    <w:rsid w:val="00345DC6"/>
    <w:rPr>
      <w:rFonts w:eastAsia="Calibri"/>
    </w:rPr>
  </w:style>
  <w:style w:type="paragraph" w:styleId="BalloonText">
    <w:name w:val="Balloon Text"/>
    <w:basedOn w:val="Normal"/>
    <w:link w:val="BalloonTextChar"/>
    <w:rsid w:val="00345DC6"/>
    <w:pPr>
      <w:spacing w:before="0" w:line="240" w:lineRule="auto"/>
    </w:pPr>
    <w:rPr>
      <w:rFonts w:ascii="Tahoma" w:hAnsi="Tahoma" w:cs="Tahoma"/>
      <w:sz w:val="16"/>
      <w:szCs w:val="16"/>
    </w:rPr>
  </w:style>
  <w:style w:type="character" w:customStyle="1" w:styleId="BalloonTextChar">
    <w:name w:val="Balloon Text Char"/>
    <w:link w:val="BalloonText"/>
    <w:rsid w:val="00345DC6"/>
    <w:rPr>
      <w:rFonts w:ascii="Tahoma" w:hAnsi="Tahoma" w:cs="Tahoma"/>
      <w:color w:val="000000"/>
      <w:sz w:val="16"/>
      <w:szCs w:val="16"/>
      <w:lang w:val="de-DE" w:eastAsia="de-DE"/>
    </w:rPr>
  </w:style>
  <w:style w:type="paragraph" w:styleId="NormalWeb">
    <w:name w:val="Normal (Web)"/>
    <w:basedOn w:val="Normal"/>
    <w:uiPriority w:val="99"/>
    <w:unhideWhenUsed/>
    <w:rsid w:val="000074B1"/>
    <w:pPr>
      <w:spacing w:before="100" w:beforeAutospacing="1" w:after="100" w:afterAutospacing="1" w:line="240" w:lineRule="auto"/>
      <w:jc w:val="left"/>
    </w:pPr>
    <w:rPr>
      <w:color w:val="auto"/>
      <w:szCs w:val="24"/>
      <w:lang w:val="en-US" w:eastAsia="en-US"/>
    </w:rPr>
  </w:style>
  <w:style w:type="paragraph" w:styleId="CommentSubject">
    <w:name w:val="annotation subject"/>
    <w:basedOn w:val="CommentText"/>
    <w:next w:val="CommentText"/>
    <w:link w:val="CommentSubjectChar"/>
    <w:rsid w:val="00136C90"/>
    <w:pPr>
      <w:spacing w:before="120" w:line="360" w:lineRule="auto"/>
      <w:jc w:val="both"/>
    </w:pPr>
    <w:rPr>
      <w:rFonts w:eastAsia="Times New Roman"/>
      <w:b/>
      <w:bCs/>
      <w:color w:val="000000"/>
      <w:lang w:val="de-DE" w:eastAsia="de-DE"/>
    </w:rPr>
  </w:style>
  <w:style w:type="character" w:customStyle="1" w:styleId="CommentSubjectChar">
    <w:name w:val="Comment Subject Char"/>
    <w:link w:val="CommentSubject"/>
    <w:rsid w:val="00136C90"/>
    <w:rPr>
      <w:rFonts w:eastAsia="Calibri"/>
      <w:b/>
      <w:bCs/>
      <w:color w:val="000000"/>
      <w:lang w:val="de-DE" w:eastAsia="de-DE"/>
    </w:rPr>
  </w:style>
  <w:style w:type="character" w:styleId="Strong">
    <w:name w:val="Strong"/>
    <w:uiPriority w:val="22"/>
    <w:qFormat/>
    <w:rsid w:val="0063657B"/>
    <w:rPr>
      <w:b/>
      <w:bCs/>
    </w:rPr>
  </w:style>
  <w:style w:type="character" w:styleId="PlaceholderText">
    <w:name w:val="Placeholder Text"/>
    <w:uiPriority w:val="99"/>
    <w:semiHidden/>
    <w:rsid w:val="007317FC"/>
    <w:rPr>
      <w:color w:val="808080"/>
    </w:rPr>
  </w:style>
  <w:style w:type="character" w:customStyle="1" w:styleId="apple-converted-space">
    <w:name w:val="apple-converted-space"/>
    <w:rsid w:val="00A27A6A"/>
  </w:style>
  <w:style w:type="character" w:customStyle="1" w:styleId="hlfld-title">
    <w:name w:val="hlfld-title"/>
    <w:basedOn w:val="DefaultParagraphFont"/>
    <w:rsid w:val="004865B0"/>
  </w:style>
  <w:style w:type="character" w:customStyle="1" w:styleId="hlfld-contribauthor">
    <w:name w:val="hlfld-contribauthor"/>
    <w:basedOn w:val="DefaultParagraphFont"/>
    <w:rsid w:val="004865B0"/>
  </w:style>
  <w:style w:type="character" w:styleId="HTMLCite">
    <w:name w:val="HTML Cite"/>
    <w:basedOn w:val="DefaultParagraphFont"/>
    <w:uiPriority w:val="99"/>
    <w:unhideWhenUsed/>
    <w:rsid w:val="004865B0"/>
    <w:rPr>
      <w:i/>
      <w:iCs/>
    </w:rPr>
  </w:style>
  <w:style w:type="character" w:customStyle="1" w:styleId="citationyear">
    <w:name w:val="citation_year"/>
    <w:basedOn w:val="DefaultParagraphFont"/>
    <w:rsid w:val="004865B0"/>
  </w:style>
  <w:style w:type="character" w:customStyle="1" w:styleId="citationvolume">
    <w:name w:val="citation_volume"/>
    <w:basedOn w:val="DefaultParagraphFont"/>
    <w:rsid w:val="004865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before="120" w:line="360" w:lineRule="auto"/>
      <w:jc w:val="both"/>
    </w:pPr>
    <w:rPr>
      <w:color w:val="000000"/>
      <w:sz w:val="24"/>
      <w:lang w:val="de-DE" w:eastAsia="de-DE"/>
    </w:rPr>
  </w:style>
  <w:style w:type="paragraph" w:styleId="Heading1">
    <w:name w:val="heading 1"/>
    <w:basedOn w:val="Normal"/>
    <w:next w:val="Normal"/>
    <w:qFormat/>
    <w:pPr>
      <w:keepNext/>
      <w:numPr>
        <w:numId w:val="1"/>
      </w:numPr>
      <w:outlineLvl w:val="0"/>
    </w:pPr>
    <w:rPr>
      <w:rFonts w:ascii="Arial" w:hAnsi="Arial"/>
      <w:b/>
      <w:bCs/>
      <w:kern w:val="32"/>
      <w:szCs w:val="32"/>
    </w:rPr>
  </w:style>
  <w:style w:type="paragraph" w:styleId="Heading2">
    <w:name w:val="heading 2"/>
    <w:basedOn w:val="Normal"/>
    <w:next w:val="Normal"/>
    <w:qFormat/>
    <w:pPr>
      <w:keepNext/>
      <w:numPr>
        <w:ilvl w:val="1"/>
        <w:numId w:val="1"/>
      </w:numPr>
      <w:spacing w:before="360" w:after="120"/>
      <w:outlineLvl w:val="1"/>
    </w:pPr>
    <w:rPr>
      <w:rFonts w:ascii="Arial" w:hAnsi="Arial" w:cs="Arial"/>
      <w:b/>
      <w:bCs/>
      <w:iCs/>
      <w:szCs w:val="28"/>
    </w:rPr>
  </w:style>
  <w:style w:type="paragraph" w:styleId="Heading3">
    <w:name w:val="heading 3"/>
    <w:basedOn w:val="Normal"/>
    <w:next w:val="Normal"/>
    <w:qFormat/>
    <w:pPr>
      <w:keepNext/>
      <w:numPr>
        <w:ilvl w:val="2"/>
        <w:numId w:val="1"/>
      </w:numPr>
      <w:spacing w:before="240" w:after="120"/>
      <w:outlineLvl w:val="2"/>
    </w:pPr>
    <w:rPr>
      <w:rFonts w:ascii="Arial" w:hAnsi="Arial"/>
      <w:bCs/>
      <w:sz w:val="26"/>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536"/>
        <w:tab w:val="right" w:pos="9072"/>
      </w:tabs>
    </w:pPr>
  </w:style>
  <w:style w:type="paragraph" w:styleId="Title">
    <w:name w:val="Title"/>
    <w:basedOn w:val="Normal"/>
    <w:qFormat/>
    <w:pPr>
      <w:spacing w:before="240" w:after="60"/>
      <w:jc w:val="left"/>
      <w:outlineLvl w:val="0"/>
    </w:pPr>
    <w:rPr>
      <w:rFonts w:ascii="Arial" w:hAnsi="Arial" w:cs="Arial"/>
      <w:b/>
      <w:bCs/>
      <w:kern w:val="28"/>
      <w:sz w:val="32"/>
      <w:szCs w:val="32"/>
    </w:rPr>
  </w:style>
  <w:style w:type="paragraph" w:styleId="Subtitle">
    <w:name w:val="Subtitle"/>
    <w:basedOn w:val="Normal"/>
    <w:qFormat/>
    <w:pPr>
      <w:spacing w:after="60"/>
      <w:outlineLvl w:val="1"/>
    </w:pPr>
    <w:rPr>
      <w:rFonts w:ascii="Arial" w:hAnsi="Arial" w:cs="Arial"/>
      <w:b/>
      <w:szCs w:val="24"/>
    </w:rPr>
  </w:style>
  <w:style w:type="character" w:styleId="PageNumber">
    <w:name w:val="page number"/>
    <w:basedOn w:val="DefaultParagraphFont"/>
  </w:style>
  <w:style w:type="character" w:styleId="Hyperlink">
    <w:name w:val="Hyperlink"/>
    <w:rPr>
      <w:color w:val="0000FF"/>
      <w:u w:val="single"/>
    </w:rPr>
  </w:style>
  <w:style w:type="character" w:styleId="LineNumber">
    <w:name w:val="line number"/>
    <w:basedOn w:val="DefaultParagraphFont"/>
    <w:rsid w:val="000C142E"/>
  </w:style>
  <w:style w:type="character" w:styleId="CommentReference">
    <w:name w:val="annotation reference"/>
    <w:uiPriority w:val="99"/>
    <w:unhideWhenUsed/>
    <w:rsid w:val="00345DC6"/>
    <w:rPr>
      <w:sz w:val="16"/>
      <w:szCs w:val="16"/>
    </w:rPr>
  </w:style>
  <w:style w:type="paragraph" w:styleId="CommentText">
    <w:name w:val="annotation text"/>
    <w:basedOn w:val="Normal"/>
    <w:link w:val="CommentTextChar"/>
    <w:uiPriority w:val="99"/>
    <w:unhideWhenUsed/>
    <w:rsid w:val="00345DC6"/>
    <w:pPr>
      <w:spacing w:before="0" w:line="240" w:lineRule="auto"/>
      <w:jc w:val="left"/>
    </w:pPr>
    <w:rPr>
      <w:rFonts w:eastAsia="Calibri"/>
      <w:color w:val="auto"/>
      <w:sz w:val="20"/>
      <w:lang w:val="en-US" w:eastAsia="en-US"/>
    </w:rPr>
  </w:style>
  <w:style w:type="character" w:customStyle="1" w:styleId="CommentTextChar">
    <w:name w:val="Comment Text Char"/>
    <w:link w:val="CommentText"/>
    <w:uiPriority w:val="99"/>
    <w:rsid w:val="00345DC6"/>
    <w:rPr>
      <w:rFonts w:eastAsia="Calibri"/>
    </w:rPr>
  </w:style>
  <w:style w:type="paragraph" w:styleId="BalloonText">
    <w:name w:val="Balloon Text"/>
    <w:basedOn w:val="Normal"/>
    <w:link w:val="BalloonTextChar"/>
    <w:rsid w:val="00345DC6"/>
    <w:pPr>
      <w:spacing w:before="0" w:line="240" w:lineRule="auto"/>
    </w:pPr>
    <w:rPr>
      <w:rFonts w:ascii="Tahoma" w:hAnsi="Tahoma" w:cs="Tahoma"/>
      <w:sz w:val="16"/>
      <w:szCs w:val="16"/>
    </w:rPr>
  </w:style>
  <w:style w:type="character" w:customStyle="1" w:styleId="BalloonTextChar">
    <w:name w:val="Balloon Text Char"/>
    <w:link w:val="BalloonText"/>
    <w:rsid w:val="00345DC6"/>
    <w:rPr>
      <w:rFonts w:ascii="Tahoma" w:hAnsi="Tahoma" w:cs="Tahoma"/>
      <w:color w:val="000000"/>
      <w:sz w:val="16"/>
      <w:szCs w:val="16"/>
      <w:lang w:val="de-DE" w:eastAsia="de-DE"/>
    </w:rPr>
  </w:style>
  <w:style w:type="paragraph" w:styleId="NormalWeb">
    <w:name w:val="Normal (Web)"/>
    <w:basedOn w:val="Normal"/>
    <w:uiPriority w:val="99"/>
    <w:unhideWhenUsed/>
    <w:rsid w:val="000074B1"/>
    <w:pPr>
      <w:spacing w:before="100" w:beforeAutospacing="1" w:after="100" w:afterAutospacing="1" w:line="240" w:lineRule="auto"/>
      <w:jc w:val="left"/>
    </w:pPr>
    <w:rPr>
      <w:color w:val="auto"/>
      <w:szCs w:val="24"/>
      <w:lang w:val="en-US" w:eastAsia="en-US"/>
    </w:rPr>
  </w:style>
  <w:style w:type="paragraph" w:styleId="CommentSubject">
    <w:name w:val="annotation subject"/>
    <w:basedOn w:val="CommentText"/>
    <w:next w:val="CommentText"/>
    <w:link w:val="CommentSubjectChar"/>
    <w:rsid w:val="00136C90"/>
    <w:pPr>
      <w:spacing w:before="120" w:line="360" w:lineRule="auto"/>
      <w:jc w:val="both"/>
    </w:pPr>
    <w:rPr>
      <w:rFonts w:eastAsia="Times New Roman"/>
      <w:b/>
      <w:bCs/>
      <w:color w:val="000000"/>
      <w:lang w:val="de-DE" w:eastAsia="de-DE"/>
    </w:rPr>
  </w:style>
  <w:style w:type="character" w:customStyle="1" w:styleId="CommentSubjectChar">
    <w:name w:val="Comment Subject Char"/>
    <w:link w:val="CommentSubject"/>
    <w:rsid w:val="00136C90"/>
    <w:rPr>
      <w:rFonts w:eastAsia="Calibri"/>
      <w:b/>
      <w:bCs/>
      <w:color w:val="000000"/>
      <w:lang w:val="de-DE" w:eastAsia="de-DE"/>
    </w:rPr>
  </w:style>
  <w:style w:type="character" w:styleId="Strong">
    <w:name w:val="Strong"/>
    <w:uiPriority w:val="22"/>
    <w:qFormat/>
    <w:rsid w:val="0063657B"/>
    <w:rPr>
      <w:b/>
      <w:bCs/>
    </w:rPr>
  </w:style>
  <w:style w:type="character" w:styleId="PlaceholderText">
    <w:name w:val="Placeholder Text"/>
    <w:uiPriority w:val="99"/>
    <w:semiHidden/>
    <w:rsid w:val="007317FC"/>
    <w:rPr>
      <w:color w:val="808080"/>
    </w:rPr>
  </w:style>
  <w:style w:type="character" w:customStyle="1" w:styleId="apple-converted-space">
    <w:name w:val="apple-converted-space"/>
    <w:rsid w:val="00A27A6A"/>
  </w:style>
  <w:style w:type="character" w:customStyle="1" w:styleId="hlfld-title">
    <w:name w:val="hlfld-title"/>
    <w:basedOn w:val="DefaultParagraphFont"/>
    <w:rsid w:val="004865B0"/>
  </w:style>
  <w:style w:type="character" w:customStyle="1" w:styleId="hlfld-contribauthor">
    <w:name w:val="hlfld-contribauthor"/>
    <w:basedOn w:val="DefaultParagraphFont"/>
    <w:rsid w:val="004865B0"/>
  </w:style>
  <w:style w:type="character" w:styleId="HTMLCite">
    <w:name w:val="HTML Cite"/>
    <w:basedOn w:val="DefaultParagraphFont"/>
    <w:uiPriority w:val="99"/>
    <w:unhideWhenUsed/>
    <w:rsid w:val="004865B0"/>
    <w:rPr>
      <w:i/>
      <w:iCs/>
    </w:rPr>
  </w:style>
  <w:style w:type="character" w:customStyle="1" w:styleId="citationyear">
    <w:name w:val="citation_year"/>
    <w:basedOn w:val="DefaultParagraphFont"/>
    <w:rsid w:val="004865B0"/>
  </w:style>
  <w:style w:type="character" w:customStyle="1" w:styleId="citationvolume">
    <w:name w:val="citation_volume"/>
    <w:basedOn w:val="DefaultParagraphFont"/>
    <w:rsid w:val="00486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14074">
      <w:bodyDiv w:val="1"/>
      <w:marLeft w:val="0"/>
      <w:marRight w:val="0"/>
      <w:marTop w:val="0"/>
      <w:marBottom w:val="0"/>
      <w:divBdr>
        <w:top w:val="none" w:sz="0" w:space="0" w:color="auto"/>
        <w:left w:val="none" w:sz="0" w:space="0" w:color="auto"/>
        <w:bottom w:val="none" w:sz="0" w:space="0" w:color="auto"/>
        <w:right w:val="none" w:sz="0" w:space="0" w:color="auto"/>
      </w:divBdr>
      <w:divsChild>
        <w:div w:id="1768964081">
          <w:marLeft w:val="0"/>
          <w:marRight w:val="0"/>
          <w:marTop w:val="225"/>
          <w:marBottom w:val="0"/>
          <w:divBdr>
            <w:top w:val="none" w:sz="0" w:space="0" w:color="auto"/>
            <w:left w:val="none" w:sz="0" w:space="0" w:color="auto"/>
            <w:bottom w:val="none" w:sz="0" w:space="0" w:color="auto"/>
            <w:right w:val="none" w:sz="0" w:space="0" w:color="auto"/>
          </w:divBdr>
          <w:divsChild>
            <w:div w:id="1115562253">
              <w:marLeft w:val="0"/>
              <w:marRight w:val="0"/>
              <w:marTop w:val="0"/>
              <w:marBottom w:val="0"/>
              <w:divBdr>
                <w:top w:val="none" w:sz="0" w:space="0" w:color="auto"/>
                <w:left w:val="none" w:sz="0" w:space="0" w:color="auto"/>
                <w:bottom w:val="none" w:sz="0" w:space="0" w:color="auto"/>
                <w:right w:val="none" w:sz="0" w:space="0" w:color="auto"/>
              </w:divBdr>
            </w:div>
            <w:div w:id="1921451067">
              <w:marLeft w:val="0"/>
              <w:marRight w:val="0"/>
              <w:marTop w:val="0"/>
              <w:marBottom w:val="0"/>
              <w:divBdr>
                <w:top w:val="none" w:sz="0" w:space="0" w:color="auto"/>
                <w:left w:val="none" w:sz="0" w:space="0" w:color="auto"/>
                <w:bottom w:val="none" w:sz="0" w:space="0" w:color="auto"/>
                <w:right w:val="none" w:sz="0" w:space="0" w:color="auto"/>
              </w:divBdr>
              <w:divsChild>
                <w:div w:id="2071027998">
                  <w:marLeft w:val="0"/>
                  <w:marRight w:val="0"/>
                  <w:marTop w:val="0"/>
                  <w:marBottom w:val="0"/>
                  <w:divBdr>
                    <w:top w:val="none" w:sz="0" w:space="0" w:color="auto"/>
                    <w:left w:val="none" w:sz="0" w:space="0" w:color="auto"/>
                    <w:bottom w:val="none" w:sz="0" w:space="0" w:color="auto"/>
                    <w:right w:val="none" w:sz="0" w:space="0" w:color="auto"/>
                  </w:divBdr>
                </w:div>
              </w:divsChild>
            </w:div>
            <w:div w:id="1732464721">
              <w:marLeft w:val="0"/>
              <w:marRight w:val="0"/>
              <w:marTop w:val="150"/>
              <w:marBottom w:val="0"/>
              <w:divBdr>
                <w:top w:val="none" w:sz="0" w:space="0" w:color="auto"/>
                <w:left w:val="none" w:sz="0" w:space="0" w:color="auto"/>
                <w:bottom w:val="none" w:sz="0" w:space="0" w:color="auto"/>
                <w:right w:val="none" w:sz="0" w:space="0" w:color="auto"/>
              </w:divBdr>
            </w:div>
            <w:div w:id="132543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15073">
      <w:bodyDiv w:val="1"/>
      <w:marLeft w:val="0"/>
      <w:marRight w:val="0"/>
      <w:marTop w:val="0"/>
      <w:marBottom w:val="0"/>
      <w:divBdr>
        <w:top w:val="none" w:sz="0" w:space="0" w:color="auto"/>
        <w:left w:val="none" w:sz="0" w:space="0" w:color="auto"/>
        <w:bottom w:val="none" w:sz="0" w:space="0" w:color="auto"/>
        <w:right w:val="none" w:sz="0" w:space="0" w:color="auto"/>
      </w:divBdr>
    </w:div>
    <w:div w:id="508526390">
      <w:bodyDiv w:val="1"/>
      <w:marLeft w:val="0"/>
      <w:marRight w:val="0"/>
      <w:marTop w:val="0"/>
      <w:marBottom w:val="0"/>
      <w:divBdr>
        <w:top w:val="none" w:sz="0" w:space="0" w:color="auto"/>
        <w:left w:val="none" w:sz="0" w:space="0" w:color="auto"/>
        <w:bottom w:val="none" w:sz="0" w:space="0" w:color="auto"/>
        <w:right w:val="none" w:sz="0" w:space="0" w:color="auto"/>
      </w:divBdr>
    </w:div>
    <w:div w:id="796026282">
      <w:bodyDiv w:val="1"/>
      <w:marLeft w:val="0"/>
      <w:marRight w:val="0"/>
      <w:marTop w:val="0"/>
      <w:marBottom w:val="0"/>
      <w:divBdr>
        <w:top w:val="none" w:sz="0" w:space="0" w:color="auto"/>
        <w:left w:val="none" w:sz="0" w:space="0" w:color="auto"/>
        <w:bottom w:val="none" w:sz="0" w:space="0" w:color="auto"/>
        <w:right w:val="none" w:sz="0" w:space="0" w:color="auto"/>
      </w:divBdr>
    </w:div>
    <w:div w:id="1165785087">
      <w:bodyDiv w:val="1"/>
      <w:marLeft w:val="0"/>
      <w:marRight w:val="0"/>
      <w:marTop w:val="0"/>
      <w:marBottom w:val="0"/>
      <w:divBdr>
        <w:top w:val="none" w:sz="0" w:space="0" w:color="auto"/>
        <w:left w:val="none" w:sz="0" w:space="0" w:color="auto"/>
        <w:bottom w:val="none" w:sz="0" w:space="0" w:color="auto"/>
        <w:right w:val="none" w:sz="0" w:space="0" w:color="auto"/>
      </w:divBdr>
    </w:div>
    <w:div w:id="1221672189">
      <w:bodyDiv w:val="1"/>
      <w:marLeft w:val="0"/>
      <w:marRight w:val="0"/>
      <w:marTop w:val="0"/>
      <w:marBottom w:val="0"/>
      <w:divBdr>
        <w:top w:val="none" w:sz="0" w:space="0" w:color="auto"/>
        <w:left w:val="none" w:sz="0" w:space="0" w:color="auto"/>
        <w:bottom w:val="none" w:sz="0" w:space="0" w:color="auto"/>
        <w:right w:val="none" w:sz="0" w:space="0" w:color="auto"/>
      </w:divBdr>
    </w:div>
    <w:div w:id="1262490683">
      <w:bodyDiv w:val="1"/>
      <w:marLeft w:val="0"/>
      <w:marRight w:val="0"/>
      <w:marTop w:val="0"/>
      <w:marBottom w:val="0"/>
      <w:divBdr>
        <w:top w:val="none" w:sz="0" w:space="0" w:color="auto"/>
        <w:left w:val="none" w:sz="0" w:space="0" w:color="auto"/>
        <w:bottom w:val="none" w:sz="0" w:space="0" w:color="auto"/>
        <w:right w:val="none" w:sz="0" w:space="0" w:color="auto"/>
      </w:divBdr>
    </w:div>
    <w:div w:id="1442795593">
      <w:bodyDiv w:val="1"/>
      <w:marLeft w:val="0"/>
      <w:marRight w:val="0"/>
      <w:marTop w:val="0"/>
      <w:marBottom w:val="0"/>
      <w:divBdr>
        <w:top w:val="none" w:sz="0" w:space="0" w:color="auto"/>
        <w:left w:val="none" w:sz="0" w:space="0" w:color="auto"/>
        <w:bottom w:val="none" w:sz="0" w:space="0" w:color="auto"/>
        <w:right w:val="none" w:sz="0" w:space="0" w:color="auto"/>
      </w:divBdr>
    </w:div>
    <w:div w:id="1822038251">
      <w:bodyDiv w:val="1"/>
      <w:marLeft w:val="0"/>
      <w:marRight w:val="0"/>
      <w:marTop w:val="0"/>
      <w:marBottom w:val="0"/>
      <w:divBdr>
        <w:top w:val="none" w:sz="0" w:space="0" w:color="auto"/>
        <w:left w:val="none" w:sz="0" w:space="0" w:color="auto"/>
        <w:bottom w:val="none" w:sz="0" w:space="0" w:color="auto"/>
        <w:right w:val="none" w:sz="0" w:space="0" w:color="auto"/>
      </w:divBdr>
    </w:div>
    <w:div w:id="200659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3" Type="http://schemas.openxmlformats.org/officeDocument/2006/relationships/hyperlink" Target="http://pubs.acs.org/doi/abs/10.1021/nl052084l" TargetMode="External"/><Relationship Id="rId2" Type="http://schemas.openxmlformats.org/officeDocument/2006/relationships/hyperlink" Target="http://pubs.acs.org/author/Yu%2C+Min-Feng" TargetMode="External"/><Relationship Id="rId1" Type="http://schemas.openxmlformats.org/officeDocument/2006/relationships/hyperlink" Target="http://pubs.acs.org/author/Yum%2C+Kyungsuk" TargetMode="External"/><Relationship Id="rId4" Type="http://schemas.openxmlformats.org/officeDocument/2006/relationships/hyperlink" Target="http://pubs.rsc.org/en/Content/ArticleLanding/1975/F1/f19757101919"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image" Target="media/image1.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image" Target="media/image5.jpg"/></Relationships>
</file>

<file path=word/charts/_rels/chart1.xml.rels><?xml version="1.0" encoding="UTF-8" standalone="yes"?>
<Relationships xmlns="http://schemas.openxmlformats.org/package/2006/relationships"><Relationship Id="rId1" Type="http://schemas.openxmlformats.org/officeDocument/2006/relationships/oleObject" Target="file:///C:\Users\ddd014\Dropbox\bucknell%20research\Andy's\exported%20text%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701615359834494"/>
          <c:y val="2.8800310467028196E-2"/>
          <c:w val="0.79813563017880507"/>
          <c:h val="0.82904270474044151"/>
        </c:manualLayout>
      </c:layout>
      <c:lineChart>
        <c:grouping val="standard"/>
        <c:varyColors val="0"/>
        <c:ser>
          <c:idx val="0"/>
          <c:order val="0"/>
          <c:tx>
            <c:v>Bare Steel (horizontal profile)</c:v>
          </c:tx>
          <c:spPr>
            <a:ln w="25400">
              <a:solidFill>
                <a:srgbClr val="FF0000"/>
              </a:solidFill>
              <a:prstDash val="dash"/>
            </a:ln>
          </c:spPr>
          <c:marker>
            <c:symbol val="none"/>
          </c:marker>
          <c:cat>
            <c:numRef>
              <c:f>'exported text 2'!$M$4:$M$515</c:f>
              <c:numCache>
                <c:formatCode>General</c:formatCode>
                <c:ptCount val="512"/>
                <c:pt idx="0">
                  <c:v>0</c:v>
                </c:pt>
                <c:pt idx="1">
                  <c:v>1.95E-2</c:v>
                </c:pt>
                <c:pt idx="2">
                  <c:v>3.9100000000000003E-2</c:v>
                </c:pt>
                <c:pt idx="3">
                  <c:v>5.8599999999999999E-2</c:v>
                </c:pt>
                <c:pt idx="4">
                  <c:v>7.8100000000000003E-2</c:v>
                </c:pt>
                <c:pt idx="5">
                  <c:v>9.7699999999999995E-2</c:v>
                </c:pt>
                <c:pt idx="6">
                  <c:v>0.11700000000000001</c:v>
                </c:pt>
                <c:pt idx="7">
                  <c:v>0.13699999999999998</c:v>
                </c:pt>
                <c:pt idx="8">
                  <c:v>0.156</c:v>
                </c:pt>
                <c:pt idx="9">
                  <c:v>0.17599999999999999</c:v>
                </c:pt>
                <c:pt idx="10">
                  <c:v>0.19500000000000001</c:v>
                </c:pt>
                <c:pt idx="11">
                  <c:v>0.215</c:v>
                </c:pt>
                <c:pt idx="12">
                  <c:v>0.23400000000000001</c:v>
                </c:pt>
                <c:pt idx="13">
                  <c:v>0.254</c:v>
                </c:pt>
                <c:pt idx="14">
                  <c:v>0.27300000000000002</c:v>
                </c:pt>
                <c:pt idx="15">
                  <c:v>0.29299999999999998</c:v>
                </c:pt>
                <c:pt idx="16">
                  <c:v>0.313</c:v>
                </c:pt>
                <c:pt idx="17">
                  <c:v>0.33200000000000002</c:v>
                </c:pt>
                <c:pt idx="18">
                  <c:v>0.35199999999999998</c:v>
                </c:pt>
                <c:pt idx="19">
                  <c:v>0.371</c:v>
                </c:pt>
                <c:pt idx="20">
                  <c:v>0.39100000000000001</c:v>
                </c:pt>
                <c:pt idx="21">
                  <c:v>0.41</c:v>
                </c:pt>
                <c:pt idx="22">
                  <c:v>0.43</c:v>
                </c:pt>
                <c:pt idx="23">
                  <c:v>0.44900000000000001</c:v>
                </c:pt>
                <c:pt idx="24">
                  <c:v>0.46899999999999997</c:v>
                </c:pt>
                <c:pt idx="25">
                  <c:v>0.48800000000000004</c:v>
                </c:pt>
                <c:pt idx="26">
                  <c:v>0.50800000000000001</c:v>
                </c:pt>
                <c:pt idx="27">
                  <c:v>0.52700000000000002</c:v>
                </c:pt>
                <c:pt idx="28">
                  <c:v>0.54700000000000004</c:v>
                </c:pt>
                <c:pt idx="29">
                  <c:v>0.56599999999999995</c:v>
                </c:pt>
                <c:pt idx="30">
                  <c:v>0.58599999999999997</c:v>
                </c:pt>
                <c:pt idx="31">
                  <c:v>0.60499999999999998</c:v>
                </c:pt>
                <c:pt idx="32">
                  <c:v>0.625</c:v>
                </c:pt>
                <c:pt idx="33">
                  <c:v>0.64500000000000002</c:v>
                </c:pt>
                <c:pt idx="34">
                  <c:v>0.66400000000000003</c:v>
                </c:pt>
                <c:pt idx="35">
                  <c:v>0.68400000000000005</c:v>
                </c:pt>
                <c:pt idx="36">
                  <c:v>0.70299999999999996</c:v>
                </c:pt>
                <c:pt idx="37">
                  <c:v>0.72299999999999998</c:v>
                </c:pt>
                <c:pt idx="38">
                  <c:v>0.74199999999999999</c:v>
                </c:pt>
                <c:pt idx="39">
                  <c:v>0.76200000000000001</c:v>
                </c:pt>
                <c:pt idx="40">
                  <c:v>0.78100000000000003</c:v>
                </c:pt>
                <c:pt idx="41">
                  <c:v>0.80100000000000005</c:v>
                </c:pt>
                <c:pt idx="42">
                  <c:v>0.82</c:v>
                </c:pt>
                <c:pt idx="43">
                  <c:v>0.84</c:v>
                </c:pt>
                <c:pt idx="44">
                  <c:v>0.85899999999999999</c:v>
                </c:pt>
                <c:pt idx="45">
                  <c:v>0.879</c:v>
                </c:pt>
                <c:pt idx="46">
                  <c:v>0.89800000000000002</c:v>
                </c:pt>
                <c:pt idx="47">
                  <c:v>0.91800000000000004</c:v>
                </c:pt>
                <c:pt idx="48">
                  <c:v>0.93799999999999994</c:v>
                </c:pt>
                <c:pt idx="49">
                  <c:v>0.95699999999999985</c:v>
                </c:pt>
                <c:pt idx="50">
                  <c:v>0.97699999999999987</c:v>
                </c:pt>
                <c:pt idx="51">
                  <c:v>0.99600000000000011</c:v>
                </c:pt>
                <c:pt idx="52">
                  <c:v>1.02</c:v>
                </c:pt>
                <c:pt idx="53">
                  <c:v>1.04</c:v>
                </c:pt>
                <c:pt idx="54">
                  <c:v>1.0499999999999998</c:v>
                </c:pt>
                <c:pt idx="55">
                  <c:v>1.0699999999999998</c:v>
                </c:pt>
                <c:pt idx="56">
                  <c:v>1.0899999999999999</c:v>
                </c:pt>
                <c:pt idx="57">
                  <c:v>1.1099999999999999</c:v>
                </c:pt>
                <c:pt idx="58">
                  <c:v>1.1299999999999999</c:v>
                </c:pt>
                <c:pt idx="59">
                  <c:v>1.1499999999999999</c:v>
                </c:pt>
                <c:pt idx="60">
                  <c:v>1.17</c:v>
                </c:pt>
                <c:pt idx="61">
                  <c:v>1.19</c:v>
                </c:pt>
                <c:pt idx="62">
                  <c:v>1.21</c:v>
                </c:pt>
                <c:pt idx="63">
                  <c:v>1.23</c:v>
                </c:pt>
                <c:pt idx="64">
                  <c:v>1.25</c:v>
                </c:pt>
                <c:pt idx="65">
                  <c:v>1.27</c:v>
                </c:pt>
                <c:pt idx="66">
                  <c:v>1.29</c:v>
                </c:pt>
                <c:pt idx="67">
                  <c:v>1.31</c:v>
                </c:pt>
                <c:pt idx="68">
                  <c:v>1.33</c:v>
                </c:pt>
                <c:pt idx="69">
                  <c:v>1.35</c:v>
                </c:pt>
                <c:pt idx="70">
                  <c:v>1.37</c:v>
                </c:pt>
                <c:pt idx="71">
                  <c:v>1.3900000000000001</c:v>
                </c:pt>
                <c:pt idx="72">
                  <c:v>1.4100000000000001</c:v>
                </c:pt>
                <c:pt idx="73">
                  <c:v>1.4300000000000002</c:v>
                </c:pt>
                <c:pt idx="74">
                  <c:v>1.4500000000000002</c:v>
                </c:pt>
                <c:pt idx="75">
                  <c:v>1.46</c:v>
                </c:pt>
                <c:pt idx="76">
                  <c:v>1.48</c:v>
                </c:pt>
                <c:pt idx="77">
                  <c:v>1.5</c:v>
                </c:pt>
                <c:pt idx="78">
                  <c:v>1.52</c:v>
                </c:pt>
                <c:pt idx="79">
                  <c:v>1.54</c:v>
                </c:pt>
                <c:pt idx="80">
                  <c:v>1.56</c:v>
                </c:pt>
                <c:pt idx="81">
                  <c:v>1.5799999999999998</c:v>
                </c:pt>
                <c:pt idx="82">
                  <c:v>1.5999999999999999</c:v>
                </c:pt>
                <c:pt idx="83">
                  <c:v>1.6199999999999999</c:v>
                </c:pt>
                <c:pt idx="84">
                  <c:v>1.64</c:v>
                </c:pt>
                <c:pt idx="85">
                  <c:v>1.66</c:v>
                </c:pt>
                <c:pt idx="86">
                  <c:v>1.68</c:v>
                </c:pt>
                <c:pt idx="87">
                  <c:v>1.7</c:v>
                </c:pt>
                <c:pt idx="88">
                  <c:v>1.72</c:v>
                </c:pt>
                <c:pt idx="89">
                  <c:v>1.74</c:v>
                </c:pt>
                <c:pt idx="90">
                  <c:v>1.76</c:v>
                </c:pt>
                <c:pt idx="91">
                  <c:v>1.7799999999999998</c:v>
                </c:pt>
                <c:pt idx="92">
                  <c:v>1.7999999999999998</c:v>
                </c:pt>
                <c:pt idx="93">
                  <c:v>1.8199999999999998</c:v>
                </c:pt>
                <c:pt idx="94">
                  <c:v>1.8399999999999999</c:v>
                </c:pt>
                <c:pt idx="95">
                  <c:v>1.8599999999999999</c:v>
                </c:pt>
                <c:pt idx="96">
                  <c:v>1.88</c:v>
                </c:pt>
                <c:pt idx="97">
                  <c:v>1.89</c:v>
                </c:pt>
                <c:pt idx="98">
                  <c:v>1.91</c:v>
                </c:pt>
                <c:pt idx="99">
                  <c:v>1.9300000000000002</c:v>
                </c:pt>
                <c:pt idx="100">
                  <c:v>1.95</c:v>
                </c:pt>
                <c:pt idx="101">
                  <c:v>1.9700000000000002</c:v>
                </c:pt>
                <c:pt idx="102">
                  <c:v>1.99</c:v>
                </c:pt>
                <c:pt idx="103">
                  <c:v>2.0099999999999998</c:v>
                </c:pt>
                <c:pt idx="104">
                  <c:v>2.0300000000000002</c:v>
                </c:pt>
                <c:pt idx="105">
                  <c:v>2.0499999999999998</c:v>
                </c:pt>
                <c:pt idx="106">
                  <c:v>2.0700000000000003</c:v>
                </c:pt>
                <c:pt idx="107">
                  <c:v>2.09</c:v>
                </c:pt>
                <c:pt idx="108">
                  <c:v>2.1100000000000003</c:v>
                </c:pt>
                <c:pt idx="109">
                  <c:v>2.13</c:v>
                </c:pt>
                <c:pt idx="110">
                  <c:v>2.1500000000000004</c:v>
                </c:pt>
                <c:pt idx="111">
                  <c:v>2.17</c:v>
                </c:pt>
                <c:pt idx="112">
                  <c:v>2.1900000000000004</c:v>
                </c:pt>
                <c:pt idx="113">
                  <c:v>2.21</c:v>
                </c:pt>
                <c:pt idx="114">
                  <c:v>2.23</c:v>
                </c:pt>
                <c:pt idx="115">
                  <c:v>2.25</c:v>
                </c:pt>
                <c:pt idx="116">
                  <c:v>2.27</c:v>
                </c:pt>
                <c:pt idx="117">
                  <c:v>2.29</c:v>
                </c:pt>
                <c:pt idx="118">
                  <c:v>2.2999999999999998</c:v>
                </c:pt>
                <c:pt idx="119">
                  <c:v>2.3199999999999998</c:v>
                </c:pt>
                <c:pt idx="120">
                  <c:v>2.34</c:v>
                </c:pt>
                <c:pt idx="121">
                  <c:v>2.36</c:v>
                </c:pt>
                <c:pt idx="122">
                  <c:v>2.38</c:v>
                </c:pt>
                <c:pt idx="123">
                  <c:v>2.4</c:v>
                </c:pt>
                <c:pt idx="124">
                  <c:v>2.42</c:v>
                </c:pt>
                <c:pt idx="125">
                  <c:v>2.44</c:v>
                </c:pt>
                <c:pt idx="126">
                  <c:v>2.46</c:v>
                </c:pt>
                <c:pt idx="127">
                  <c:v>2.48</c:v>
                </c:pt>
                <c:pt idx="128">
                  <c:v>2.5</c:v>
                </c:pt>
                <c:pt idx="129">
                  <c:v>2.52</c:v>
                </c:pt>
                <c:pt idx="130">
                  <c:v>2.54</c:v>
                </c:pt>
                <c:pt idx="131">
                  <c:v>2.56</c:v>
                </c:pt>
                <c:pt idx="132">
                  <c:v>2.58</c:v>
                </c:pt>
                <c:pt idx="133">
                  <c:v>2.6</c:v>
                </c:pt>
                <c:pt idx="134">
                  <c:v>2.62</c:v>
                </c:pt>
                <c:pt idx="135">
                  <c:v>2.64</c:v>
                </c:pt>
                <c:pt idx="136">
                  <c:v>2.66</c:v>
                </c:pt>
                <c:pt idx="137">
                  <c:v>2.68</c:v>
                </c:pt>
                <c:pt idx="138">
                  <c:v>2.7</c:v>
                </c:pt>
                <c:pt idx="139">
                  <c:v>2.71</c:v>
                </c:pt>
                <c:pt idx="140">
                  <c:v>2.73</c:v>
                </c:pt>
                <c:pt idx="141">
                  <c:v>2.75</c:v>
                </c:pt>
                <c:pt idx="142">
                  <c:v>2.77</c:v>
                </c:pt>
                <c:pt idx="143">
                  <c:v>2.79</c:v>
                </c:pt>
                <c:pt idx="144">
                  <c:v>2.81</c:v>
                </c:pt>
                <c:pt idx="145">
                  <c:v>2.83</c:v>
                </c:pt>
                <c:pt idx="146">
                  <c:v>2.8499999999999996</c:v>
                </c:pt>
                <c:pt idx="147">
                  <c:v>2.87</c:v>
                </c:pt>
                <c:pt idx="148">
                  <c:v>2.8899999999999997</c:v>
                </c:pt>
                <c:pt idx="149">
                  <c:v>2.91</c:v>
                </c:pt>
                <c:pt idx="150">
                  <c:v>2.9299999999999997</c:v>
                </c:pt>
                <c:pt idx="151">
                  <c:v>2.95</c:v>
                </c:pt>
                <c:pt idx="152">
                  <c:v>2.9699999999999998</c:v>
                </c:pt>
                <c:pt idx="153">
                  <c:v>2.99</c:v>
                </c:pt>
                <c:pt idx="154">
                  <c:v>3.01</c:v>
                </c:pt>
                <c:pt idx="155">
                  <c:v>3.03</c:v>
                </c:pt>
                <c:pt idx="156">
                  <c:v>3.05</c:v>
                </c:pt>
                <c:pt idx="157">
                  <c:v>3.07</c:v>
                </c:pt>
                <c:pt idx="158">
                  <c:v>3.09</c:v>
                </c:pt>
                <c:pt idx="159">
                  <c:v>3.11</c:v>
                </c:pt>
                <c:pt idx="160">
                  <c:v>3.13</c:v>
                </c:pt>
                <c:pt idx="161">
                  <c:v>3.14</c:v>
                </c:pt>
                <c:pt idx="162">
                  <c:v>3.1599999999999997</c:v>
                </c:pt>
                <c:pt idx="163">
                  <c:v>3.18</c:v>
                </c:pt>
                <c:pt idx="164">
                  <c:v>3.1999999999999997</c:v>
                </c:pt>
                <c:pt idx="165">
                  <c:v>3.22</c:v>
                </c:pt>
                <c:pt idx="166">
                  <c:v>3.2399999999999998</c:v>
                </c:pt>
                <c:pt idx="167">
                  <c:v>3.2600000000000002</c:v>
                </c:pt>
                <c:pt idx="168">
                  <c:v>3.28</c:v>
                </c:pt>
                <c:pt idx="169">
                  <c:v>3.3000000000000003</c:v>
                </c:pt>
                <c:pt idx="170">
                  <c:v>3.32</c:v>
                </c:pt>
                <c:pt idx="171">
                  <c:v>3.3400000000000003</c:v>
                </c:pt>
                <c:pt idx="172">
                  <c:v>3.36</c:v>
                </c:pt>
                <c:pt idx="173">
                  <c:v>3.38</c:v>
                </c:pt>
                <c:pt idx="174">
                  <c:v>3.4</c:v>
                </c:pt>
                <c:pt idx="175">
                  <c:v>3.42</c:v>
                </c:pt>
                <c:pt idx="176">
                  <c:v>3.44</c:v>
                </c:pt>
                <c:pt idx="177">
                  <c:v>3.46</c:v>
                </c:pt>
                <c:pt idx="178">
                  <c:v>3.48</c:v>
                </c:pt>
                <c:pt idx="179">
                  <c:v>3.5</c:v>
                </c:pt>
                <c:pt idx="180">
                  <c:v>3.52</c:v>
                </c:pt>
                <c:pt idx="181">
                  <c:v>3.54</c:v>
                </c:pt>
                <c:pt idx="182">
                  <c:v>3.55</c:v>
                </c:pt>
                <c:pt idx="183">
                  <c:v>3.5700000000000003</c:v>
                </c:pt>
                <c:pt idx="184">
                  <c:v>3.59</c:v>
                </c:pt>
                <c:pt idx="185">
                  <c:v>3.6100000000000003</c:v>
                </c:pt>
                <c:pt idx="186">
                  <c:v>3.63</c:v>
                </c:pt>
                <c:pt idx="187">
                  <c:v>3.6500000000000004</c:v>
                </c:pt>
                <c:pt idx="188">
                  <c:v>3.67</c:v>
                </c:pt>
                <c:pt idx="189">
                  <c:v>3.69</c:v>
                </c:pt>
                <c:pt idx="190">
                  <c:v>3.71</c:v>
                </c:pt>
                <c:pt idx="191">
                  <c:v>3.73</c:v>
                </c:pt>
                <c:pt idx="192">
                  <c:v>3.75</c:v>
                </c:pt>
                <c:pt idx="193">
                  <c:v>3.77</c:v>
                </c:pt>
                <c:pt idx="194">
                  <c:v>3.79</c:v>
                </c:pt>
                <c:pt idx="195">
                  <c:v>3.81</c:v>
                </c:pt>
                <c:pt idx="196">
                  <c:v>3.8299999999999996</c:v>
                </c:pt>
                <c:pt idx="197">
                  <c:v>3.8500000000000005</c:v>
                </c:pt>
                <c:pt idx="198">
                  <c:v>3.87</c:v>
                </c:pt>
                <c:pt idx="199">
                  <c:v>3.89</c:v>
                </c:pt>
                <c:pt idx="200">
                  <c:v>3.9099999999999997</c:v>
                </c:pt>
                <c:pt idx="201">
                  <c:v>3.9299999999999997</c:v>
                </c:pt>
                <c:pt idx="202">
                  <c:v>3.95</c:v>
                </c:pt>
                <c:pt idx="203">
                  <c:v>3.9600000000000004</c:v>
                </c:pt>
                <c:pt idx="204">
                  <c:v>3.98</c:v>
                </c:pt>
                <c:pt idx="205">
                  <c:v>4</c:v>
                </c:pt>
                <c:pt idx="206">
                  <c:v>4.0199999999999996</c:v>
                </c:pt>
                <c:pt idx="207">
                  <c:v>4.04</c:v>
                </c:pt>
                <c:pt idx="208">
                  <c:v>4.0600000000000005</c:v>
                </c:pt>
                <c:pt idx="209">
                  <c:v>4.08</c:v>
                </c:pt>
                <c:pt idx="210">
                  <c:v>4.0999999999999996</c:v>
                </c:pt>
                <c:pt idx="211">
                  <c:v>4.12</c:v>
                </c:pt>
                <c:pt idx="212">
                  <c:v>4.1400000000000006</c:v>
                </c:pt>
                <c:pt idx="213">
                  <c:v>4.16</c:v>
                </c:pt>
                <c:pt idx="214">
                  <c:v>4.18</c:v>
                </c:pt>
                <c:pt idx="215">
                  <c:v>4.1999999999999993</c:v>
                </c:pt>
                <c:pt idx="216">
                  <c:v>4.2200000000000006</c:v>
                </c:pt>
                <c:pt idx="217">
                  <c:v>4.24</c:v>
                </c:pt>
                <c:pt idx="218">
                  <c:v>4.26</c:v>
                </c:pt>
                <c:pt idx="219">
                  <c:v>4.2799999999999994</c:v>
                </c:pt>
                <c:pt idx="220">
                  <c:v>4.3000000000000007</c:v>
                </c:pt>
                <c:pt idx="221">
                  <c:v>4.32</c:v>
                </c:pt>
                <c:pt idx="222">
                  <c:v>4.34</c:v>
                </c:pt>
                <c:pt idx="223">
                  <c:v>4.3599999999999994</c:v>
                </c:pt>
                <c:pt idx="224">
                  <c:v>4.3800000000000008</c:v>
                </c:pt>
                <c:pt idx="225">
                  <c:v>4.3900000000000006</c:v>
                </c:pt>
                <c:pt idx="226">
                  <c:v>4.41</c:v>
                </c:pt>
                <c:pt idx="227">
                  <c:v>4.43</c:v>
                </c:pt>
                <c:pt idx="228">
                  <c:v>4.45</c:v>
                </c:pt>
                <c:pt idx="229">
                  <c:v>4.4700000000000006</c:v>
                </c:pt>
                <c:pt idx="230">
                  <c:v>4.49</c:v>
                </c:pt>
                <c:pt idx="231">
                  <c:v>4.51</c:v>
                </c:pt>
                <c:pt idx="232">
                  <c:v>4.53</c:v>
                </c:pt>
                <c:pt idx="233">
                  <c:v>4.55</c:v>
                </c:pt>
                <c:pt idx="234">
                  <c:v>4.57</c:v>
                </c:pt>
                <c:pt idx="235">
                  <c:v>4.59</c:v>
                </c:pt>
                <c:pt idx="236">
                  <c:v>4.6100000000000003</c:v>
                </c:pt>
                <c:pt idx="237">
                  <c:v>4.63</c:v>
                </c:pt>
                <c:pt idx="238">
                  <c:v>4.6500000000000004</c:v>
                </c:pt>
                <c:pt idx="239">
                  <c:v>4.67</c:v>
                </c:pt>
                <c:pt idx="240">
                  <c:v>4.6900000000000004</c:v>
                </c:pt>
                <c:pt idx="241">
                  <c:v>4.71</c:v>
                </c:pt>
                <c:pt idx="242">
                  <c:v>4.7299999999999995</c:v>
                </c:pt>
                <c:pt idx="243">
                  <c:v>4.75</c:v>
                </c:pt>
                <c:pt idx="244">
                  <c:v>4.7700000000000005</c:v>
                </c:pt>
                <c:pt idx="245">
                  <c:v>4.79</c:v>
                </c:pt>
                <c:pt idx="246">
                  <c:v>4.8</c:v>
                </c:pt>
                <c:pt idx="247">
                  <c:v>4.8199999999999994</c:v>
                </c:pt>
                <c:pt idx="248">
                  <c:v>4.84</c:v>
                </c:pt>
                <c:pt idx="249">
                  <c:v>4.8600000000000003</c:v>
                </c:pt>
                <c:pt idx="250">
                  <c:v>4.88</c:v>
                </c:pt>
                <c:pt idx="251">
                  <c:v>4.8999999999999995</c:v>
                </c:pt>
                <c:pt idx="252">
                  <c:v>4.92</c:v>
                </c:pt>
                <c:pt idx="253">
                  <c:v>4.9400000000000004</c:v>
                </c:pt>
                <c:pt idx="254">
                  <c:v>4.96</c:v>
                </c:pt>
                <c:pt idx="255">
                  <c:v>4.9799999999999995</c:v>
                </c:pt>
                <c:pt idx="256">
                  <c:v>5</c:v>
                </c:pt>
                <c:pt idx="257">
                  <c:v>5.0200000000000005</c:v>
                </c:pt>
                <c:pt idx="258">
                  <c:v>5.04</c:v>
                </c:pt>
                <c:pt idx="259">
                  <c:v>5.0599999999999996</c:v>
                </c:pt>
                <c:pt idx="260">
                  <c:v>5.08</c:v>
                </c:pt>
                <c:pt idx="261">
                  <c:v>5.1000000000000005</c:v>
                </c:pt>
                <c:pt idx="262">
                  <c:v>5.12</c:v>
                </c:pt>
                <c:pt idx="263">
                  <c:v>5.14</c:v>
                </c:pt>
                <c:pt idx="264">
                  <c:v>5.16</c:v>
                </c:pt>
                <c:pt idx="265">
                  <c:v>5.1800000000000006</c:v>
                </c:pt>
                <c:pt idx="266">
                  <c:v>5.2</c:v>
                </c:pt>
                <c:pt idx="267">
                  <c:v>5.21</c:v>
                </c:pt>
                <c:pt idx="268">
                  <c:v>5.2299999999999995</c:v>
                </c:pt>
                <c:pt idx="269">
                  <c:v>5.25</c:v>
                </c:pt>
                <c:pt idx="270">
                  <c:v>5.2700000000000005</c:v>
                </c:pt>
                <c:pt idx="271">
                  <c:v>5.29</c:v>
                </c:pt>
                <c:pt idx="272">
                  <c:v>5.31</c:v>
                </c:pt>
                <c:pt idx="273">
                  <c:v>5.33</c:v>
                </c:pt>
                <c:pt idx="274">
                  <c:v>5.35</c:v>
                </c:pt>
                <c:pt idx="275">
                  <c:v>5.37</c:v>
                </c:pt>
                <c:pt idx="276">
                  <c:v>5.39</c:v>
                </c:pt>
                <c:pt idx="277">
                  <c:v>5.41</c:v>
                </c:pt>
                <c:pt idx="278">
                  <c:v>5.43</c:v>
                </c:pt>
                <c:pt idx="279">
                  <c:v>5.45</c:v>
                </c:pt>
                <c:pt idx="280">
                  <c:v>5.47</c:v>
                </c:pt>
                <c:pt idx="281">
                  <c:v>5.49</c:v>
                </c:pt>
                <c:pt idx="282">
                  <c:v>5.51</c:v>
                </c:pt>
                <c:pt idx="283">
                  <c:v>5.53</c:v>
                </c:pt>
                <c:pt idx="284">
                  <c:v>5.55</c:v>
                </c:pt>
                <c:pt idx="285">
                  <c:v>5.57</c:v>
                </c:pt>
                <c:pt idx="286">
                  <c:v>5.59</c:v>
                </c:pt>
                <c:pt idx="287">
                  <c:v>5.6099999999999994</c:v>
                </c:pt>
                <c:pt idx="288">
                  <c:v>5.63</c:v>
                </c:pt>
                <c:pt idx="289">
                  <c:v>5.6400000000000006</c:v>
                </c:pt>
                <c:pt idx="290">
                  <c:v>5.66</c:v>
                </c:pt>
                <c:pt idx="291">
                  <c:v>5.68</c:v>
                </c:pt>
                <c:pt idx="292">
                  <c:v>5.6999999999999993</c:v>
                </c:pt>
                <c:pt idx="293">
                  <c:v>5.7200000000000006</c:v>
                </c:pt>
                <c:pt idx="294">
                  <c:v>5.74</c:v>
                </c:pt>
                <c:pt idx="295">
                  <c:v>5.76</c:v>
                </c:pt>
                <c:pt idx="296">
                  <c:v>5.7799999999999994</c:v>
                </c:pt>
                <c:pt idx="297">
                  <c:v>5.8000000000000007</c:v>
                </c:pt>
                <c:pt idx="298">
                  <c:v>5.82</c:v>
                </c:pt>
                <c:pt idx="299">
                  <c:v>5.84</c:v>
                </c:pt>
                <c:pt idx="300">
                  <c:v>5.8599999999999994</c:v>
                </c:pt>
                <c:pt idx="301">
                  <c:v>5.88</c:v>
                </c:pt>
                <c:pt idx="302">
                  <c:v>5.9</c:v>
                </c:pt>
                <c:pt idx="303">
                  <c:v>5.92</c:v>
                </c:pt>
                <c:pt idx="304">
                  <c:v>5.9399999999999995</c:v>
                </c:pt>
                <c:pt idx="305">
                  <c:v>5.96</c:v>
                </c:pt>
                <c:pt idx="306">
                  <c:v>5.98</c:v>
                </c:pt>
                <c:pt idx="307">
                  <c:v>6</c:v>
                </c:pt>
                <c:pt idx="308">
                  <c:v>6.02</c:v>
                </c:pt>
                <c:pt idx="309">
                  <c:v>6.04</c:v>
                </c:pt>
                <c:pt idx="310">
                  <c:v>6.05</c:v>
                </c:pt>
                <c:pt idx="311">
                  <c:v>6.07</c:v>
                </c:pt>
                <c:pt idx="312">
                  <c:v>6.09</c:v>
                </c:pt>
                <c:pt idx="313">
                  <c:v>6.11</c:v>
                </c:pt>
                <c:pt idx="314">
                  <c:v>6.13</c:v>
                </c:pt>
                <c:pt idx="315">
                  <c:v>6.15</c:v>
                </c:pt>
                <c:pt idx="316">
                  <c:v>6.17</c:v>
                </c:pt>
                <c:pt idx="317">
                  <c:v>6.19</c:v>
                </c:pt>
                <c:pt idx="318">
                  <c:v>6.21</c:v>
                </c:pt>
                <c:pt idx="319">
                  <c:v>6.2299999999999995</c:v>
                </c:pt>
                <c:pt idx="320">
                  <c:v>6.25</c:v>
                </c:pt>
                <c:pt idx="321">
                  <c:v>6.2700000000000005</c:v>
                </c:pt>
                <c:pt idx="322">
                  <c:v>6.29</c:v>
                </c:pt>
                <c:pt idx="323">
                  <c:v>6.31</c:v>
                </c:pt>
                <c:pt idx="324">
                  <c:v>6.33</c:v>
                </c:pt>
                <c:pt idx="325">
                  <c:v>6.3500000000000005</c:v>
                </c:pt>
                <c:pt idx="326">
                  <c:v>6.37</c:v>
                </c:pt>
                <c:pt idx="327">
                  <c:v>6.39</c:v>
                </c:pt>
                <c:pt idx="328">
                  <c:v>6.4099999999999993</c:v>
                </c:pt>
                <c:pt idx="329">
                  <c:v>6.4300000000000006</c:v>
                </c:pt>
                <c:pt idx="330">
                  <c:v>6.45</c:v>
                </c:pt>
                <c:pt idx="331">
                  <c:v>6.46</c:v>
                </c:pt>
                <c:pt idx="332">
                  <c:v>6.4799999999999995</c:v>
                </c:pt>
                <c:pt idx="333">
                  <c:v>6.5</c:v>
                </c:pt>
                <c:pt idx="334">
                  <c:v>6.5200000000000005</c:v>
                </c:pt>
                <c:pt idx="335">
                  <c:v>6.54</c:v>
                </c:pt>
                <c:pt idx="336">
                  <c:v>6.56</c:v>
                </c:pt>
                <c:pt idx="337">
                  <c:v>6.58</c:v>
                </c:pt>
                <c:pt idx="338">
                  <c:v>6.6000000000000005</c:v>
                </c:pt>
                <c:pt idx="339">
                  <c:v>6.62</c:v>
                </c:pt>
                <c:pt idx="340">
                  <c:v>6.64</c:v>
                </c:pt>
                <c:pt idx="341">
                  <c:v>6.66</c:v>
                </c:pt>
                <c:pt idx="342">
                  <c:v>6.6800000000000006</c:v>
                </c:pt>
                <c:pt idx="343">
                  <c:v>6.7</c:v>
                </c:pt>
                <c:pt idx="344">
                  <c:v>6.72</c:v>
                </c:pt>
                <c:pt idx="345">
                  <c:v>6.74</c:v>
                </c:pt>
                <c:pt idx="346">
                  <c:v>6.76</c:v>
                </c:pt>
                <c:pt idx="347">
                  <c:v>6.78</c:v>
                </c:pt>
                <c:pt idx="348">
                  <c:v>6.8</c:v>
                </c:pt>
                <c:pt idx="349">
                  <c:v>6.82</c:v>
                </c:pt>
                <c:pt idx="350">
                  <c:v>6.84</c:v>
                </c:pt>
                <c:pt idx="351">
                  <c:v>6.86</c:v>
                </c:pt>
                <c:pt idx="352">
                  <c:v>6.88</c:v>
                </c:pt>
                <c:pt idx="353">
                  <c:v>6.89</c:v>
                </c:pt>
                <c:pt idx="354">
                  <c:v>6.91</c:v>
                </c:pt>
                <c:pt idx="355">
                  <c:v>6.93</c:v>
                </c:pt>
                <c:pt idx="356">
                  <c:v>6.95</c:v>
                </c:pt>
                <c:pt idx="357">
                  <c:v>6.97</c:v>
                </c:pt>
                <c:pt idx="358">
                  <c:v>6.99</c:v>
                </c:pt>
                <c:pt idx="359">
                  <c:v>7.01</c:v>
                </c:pt>
                <c:pt idx="360">
                  <c:v>7.0299999999999994</c:v>
                </c:pt>
                <c:pt idx="361">
                  <c:v>7.05</c:v>
                </c:pt>
                <c:pt idx="362">
                  <c:v>7.07</c:v>
                </c:pt>
                <c:pt idx="363">
                  <c:v>7.09</c:v>
                </c:pt>
                <c:pt idx="364">
                  <c:v>7.1099999999999994</c:v>
                </c:pt>
                <c:pt idx="365">
                  <c:v>7.1300000000000008</c:v>
                </c:pt>
                <c:pt idx="366">
                  <c:v>7.15</c:v>
                </c:pt>
                <c:pt idx="367">
                  <c:v>7.17</c:v>
                </c:pt>
                <c:pt idx="368">
                  <c:v>7.1899999999999995</c:v>
                </c:pt>
                <c:pt idx="369">
                  <c:v>7.21</c:v>
                </c:pt>
                <c:pt idx="370">
                  <c:v>7.23</c:v>
                </c:pt>
                <c:pt idx="371">
                  <c:v>7.25</c:v>
                </c:pt>
                <c:pt idx="372">
                  <c:v>7.27</c:v>
                </c:pt>
                <c:pt idx="373">
                  <c:v>7.29</c:v>
                </c:pt>
                <c:pt idx="374">
                  <c:v>7.3000000000000007</c:v>
                </c:pt>
                <c:pt idx="375">
                  <c:v>7.32</c:v>
                </c:pt>
                <c:pt idx="376">
                  <c:v>7.34</c:v>
                </c:pt>
                <c:pt idx="377">
                  <c:v>7.3599999999999994</c:v>
                </c:pt>
                <c:pt idx="378">
                  <c:v>7.38</c:v>
                </c:pt>
                <c:pt idx="379">
                  <c:v>7.4</c:v>
                </c:pt>
                <c:pt idx="380">
                  <c:v>7.42</c:v>
                </c:pt>
                <c:pt idx="381">
                  <c:v>7.4399999999999995</c:v>
                </c:pt>
                <c:pt idx="382">
                  <c:v>7.46</c:v>
                </c:pt>
                <c:pt idx="383">
                  <c:v>7.48</c:v>
                </c:pt>
                <c:pt idx="384">
                  <c:v>7.5</c:v>
                </c:pt>
                <c:pt idx="385">
                  <c:v>7.52</c:v>
                </c:pt>
                <c:pt idx="386">
                  <c:v>7.54</c:v>
                </c:pt>
                <c:pt idx="387">
                  <c:v>7.56</c:v>
                </c:pt>
                <c:pt idx="388">
                  <c:v>7.58</c:v>
                </c:pt>
                <c:pt idx="389">
                  <c:v>7.6</c:v>
                </c:pt>
                <c:pt idx="390">
                  <c:v>7.62</c:v>
                </c:pt>
                <c:pt idx="391">
                  <c:v>7.64</c:v>
                </c:pt>
                <c:pt idx="392">
                  <c:v>7.6599999999999993</c:v>
                </c:pt>
                <c:pt idx="393">
                  <c:v>7.68</c:v>
                </c:pt>
                <c:pt idx="394">
                  <c:v>7.7000000000000011</c:v>
                </c:pt>
                <c:pt idx="395">
                  <c:v>7.7100000000000009</c:v>
                </c:pt>
                <c:pt idx="396">
                  <c:v>7.73</c:v>
                </c:pt>
                <c:pt idx="397">
                  <c:v>7.75</c:v>
                </c:pt>
                <c:pt idx="398">
                  <c:v>7.7700000000000005</c:v>
                </c:pt>
                <c:pt idx="399">
                  <c:v>7.79</c:v>
                </c:pt>
                <c:pt idx="400">
                  <c:v>7.81</c:v>
                </c:pt>
                <c:pt idx="401">
                  <c:v>7.8299999999999992</c:v>
                </c:pt>
                <c:pt idx="402">
                  <c:v>7.85</c:v>
                </c:pt>
                <c:pt idx="403">
                  <c:v>7.8699999999999992</c:v>
                </c:pt>
                <c:pt idx="404">
                  <c:v>7.8900000000000006</c:v>
                </c:pt>
                <c:pt idx="405">
                  <c:v>7.91</c:v>
                </c:pt>
                <c:pt idx="406">
                  <c:v>7.9300000000000006</c:v>
                </c:pt>
                <c:pt idx="407">
                  <c:v>7.95</c:v>
                </c:pt>
                <c:pt idx="408">
                  <c:v>7.97</c:v>
                </c:pt>
                <c:pt idx="409">
                  <c:v>7.9899999999999993</c:v>
                </c:pt>
                <c:pt idx="410">
                  <c:v>8.01</c:v>
                </c:pt>
                <c:pt idx="411">
                  <c:v>8.0299999999999994</c:v>
                </c:pt>
                <c:pt idx="412">
                  <c:v>8.0499999999999989</c:v>
                </c:pt>
                <c:pt idx="413">
                  <c:v>8.07</c:v>
                </c:pt>
                <c:pt idx="414">
                  <c:v>8.09</c:v>
                </c:pt>
                <c:pt idx="415">
                  <c:v>8.11</c:v>
                </c:pt>
                <c:pt idx="416">
                  <c:v>8.1300000000000008</c:v>
                </c:pt>
                <c:pt idx="417">
                  <c:v>8.14</c:v>
                </c:pt>
                <c:pt idx="418">
                  <c:v>8.16</c:v>
                </c:pt>
                <c:pt idx="419">
                  <c:v>8.18</c:v>
                </c:pt>
                <c:pt idx="420">
                  <c:v>8.1999999999999993</c:v>
                </c:pt>
                <c:pt idx="421">
                  <c:v>8.2199999999999989</c:v>
                </c:pt>
                <c:pt idx="422">
                  <c:v>8.24</c:v>
                </c:pt>
                <c:pt idx="423">
                  <c:v>8.26</c:v>
                </c:pt>
                <c:pt idx="424">
                  <c:v>8.2800000000000011</c:v>
                </c:pt>
                <c:pt idx="425">
                  <c:v>8.3000000000000007</c:v>
                </c:pt>
                <c:pt idx="426">
                  <c:v>8.32</c:v>
                </c:pt>
                <c:pt idx="427">
                  <c:v>8.34</c:v>
                </c:pt>
                <c:pt idx="428">
                  <c:v>8.36</c:v>
                </c:pt>
                <c:pt idx="429">
                  <c:v>8.379999999999999</c:v>
                </c:pt>
                <c:pt idx="430">
                  <c:v>8.3999999999999986</c:v>
                </c:pt>
                <c:pt idx="431">
                  <c:v>8.42</c:v>
                </c:pt>
                <c:pt idx="432">
                  <c:v>8.4400000000000013</c:v>
                </c:pt>
                <c:pt idx="433">
                  <c:v>8.4600000000000009</c:v>
                </c:pt>
                <c:pt idx="434">
                  <c:v>8.48</c:v>
                </c:pt>
                <c:pt idx="435">
                  <c:v>8.5</c:v>
                </c:pt>
                <c:pt idx="436">
                  <c:v>8.52</c:v>
                </c:pt>
                <c:pt idx="437">
                  <c:v>8.5399999999999991</c:v>
                </c:pt>
                <c:pt idx="438">
                  <c:v>8.5499999999999989</c:v>
                </c:pt>
                <c:pt idx="439">
                  <c:v>8.5699999999999985</c:v>
                </c:pt>
                <c:pt idx="440">
                  <c:v>8.5900000000000016</c:v>
                </c:pt>
                <c:pt idx="441">
                  <c:v>8.6100000000000012</c:v>
                </c:pt>
                <c:pt idx="442">
                  <c:v>8.6300000000000008</c:v>
                </c:pt>
                <c:pt idx="443">
                  <c:v>8.65</c:v>
                </c:pt>
                <c:pt idx="444">
                  <c:v>8.67</c:v>
                </c:pt>
                <c:pt idx="445">
                  <c:v>8.69</c:v>
                </c:pt>
                <c:pt idx="446">
                  <c:v>8.7099999999999991</c:v>
                </c:pt>
                <c:pt idx="447">
                  <c:v>8.7299999999999986</c:v>
                </c:pt>
                <c:pt idx="448">
                  <c:v>8.75</c:v>
                </c:pt>
                <c:pt idx="449">
                  <c:v>8.7700000000000014</c:v>
                </c:pt>
                <c:pt idx="450">
                  <c:v>8.7900000000000009</c:v>
                </c:pt>
                <c:pt idx="451">
                  <c:v>8.81</c:v>
                </c:pt>
                <c:pt idx="452">
                  <c:v>8.83</c:v>
                </c:pt>
                <c:pt idx="453">
                  <c:v>8.85</c:v>
                </c:pt>
                <c:pt idx="454">
                  <c:v>8.8699999999999992</c:v>
                </c:pt>
                <c:pt idx="455">
                  <c:v>8.8899999999999988</c:v>
                </c:pt>
                <c:pt idx="456">
                  <c:v>8.91</c:v>
                </c:pt>
                <c:pt idx="457">
                  <c:v>8.93</c:v>
                </c:pt>
                <c:pt idx="458">
                  <c:v>8.9500000000000011</c:v>
                </c:pt>
                <c:pt idx="459">
                  <c:v>8.9600000000000009</c:v>
                </c:pt>
                <c:pt idx="460">
                  <c:v>8.98</c:v>
                </c:pt>
                <c:pt idx="461">
                  <c:v>9</c:v>
                </c:pt>
                <c:pt idx="462">
                  <c:v>9.02</c:v>
                </c:pt>
                <c:pt idx="463">
                  <c:v>9.0399999999999991</c:v>
                </c:pt>
                <c:pt idx="464">
                  <c:v>9.06</c:v>
                </c:pt>
                <c:pt idx="465">
                  <c:v>9.08</c:v>
                </c:pt>
                <c:pt idx="466">
                  <c:v>9.1</c:v>
                </c:pt>
                <c:pt idx="467">
                  <c:v>9.120000000000001</c:v>
                </c:pt>
                <c:pt idx="468">
                  <c:v>9.14</c:v>
                </c:pt>
                <c:pt idx="469">
                  <c:v>9.16</c:v>
                </c:pt>
                <c:pt idx="470">
                  <c:v>9.18</c:v>
                </c:pt>
                <c:pt idx="471">
                  <c:v>9.1999999999999993</c:v>
                </c:pt>
                <c:pt idx="472">
                  <c:v>9.2200000000000006</c:v>
                </c:pt>
                <c:pt idx="473">
                  <c:v>9.24</c:v>
                </c:pt>
                <c:pt idx="474">
                  <c:v>9.26</c:v>
                </c:pt>
                <c:pt idx="475">
                  <c:v>9.2799999999999994</c:v>
                </c:pt>
                <c:pt idx="476">
                  <c:v>9.3000000000000007</c:v>
                </c:pt>
                <c:pt idx="477">
                  <c:v>9.32</c:v>
                </c:pt>
                <c:pt idx="478">
                  <c:v>9.34</c:v>
                </c:pt>
                <c:pt idx="479">
                  <c:v>9.36</c:v>
                </c:pt>
                <c:pt idx="480">
                  <c:v>9.3800000000000008</c:v>
                </c:pt>
                <c:pt idx="481">
                  <c:v>9.39</c:v>
                </c:pt>
                <c:pt idx="482">
                  <c:v>9.41</c:v>
                </c:pt>
                <c:pt idx="483">
                  <c:v>9.43</c:v>
                </c:pt>
                <c:pt idx="484">
                  <c:v>9.4499999999999993</c:v>
                </c:pt>
                <c:pt idx="485">
                  <c:v>9.4700000000000006</c:v>
                </c:pt>
                <c:pt idx="486">
                  <c:v>9.49</c:v>
                </c:pt>
                <c:pt idx="487">
                  <c:v>9.51</c:v>
                </c:pt>
                <c:pt idx="488">
                  <c:v>9.5299999999999994</c:v>
                </c:pt>
                <c:pt idx="489">
                  <c:v>9.5500000000000007</c:v>
                </c:pt>
                <c:pt idx="490">
                  <c:v>9.57</c:v>
                </c:pt>
                <c:pt idx="491">
                  <c:v>9.59</c:v>
                </c:pt>
                <c:pt idx="492">
                  <c:v>9.61</c:v>
                </c:pt>
                <c:pt idx="493">
                  <c:v>9.629999999999999</c:v>
                </c:pt>
                <c:pt idx="494">
                  <c:v>9.65</c:v>
                </c:pt>
                <c:pt idx="495">
                  <c:v>9.67</c:v>
                </c:pt>
                <c:pt idx="496">
                  <c:v>9.6900000000000013</c:v>
                </c:pt>
                <c:pt idx="497">
                  <c:v>9.7100000000000009</c:v>
                </c:pt>
                <c:pt idx="498">
                  <c:v>9.73</c:v>
                </c:pt>
                <c:pt idx="499">
                  <c:v>9.75</c:v>
                </c:pt>
                <c:pt idx="500">
                  <c:v>9.77</c:v>
                </c:pt>
                <c:pt idx="501">
                  <c:v>9.7899999999999991</c:v>
                </c:pt>
                <c:pt idx="502">
                  <c:v>9.7999999999999989</c:v>
                </c:pt>
                <c:pt idx="503">
                  <c:v>9.82</c:v>
                </c:pt>
                <c:pt idx="504">
                  <c:v>9.84</c:v>
                </c:pt>
                <c:pt idx="505">
                  <c:v>9.8600000000000012</c:v>
                </c:pt>
                <c:pt idx="506">
                  <c:v>9.8800000000000008</c:v>
                </c:pt>
                <c:pt idx="507">
                  <c:v>9.9</c:v>
                </c:pt>
                <c:pt idx="508">
                  <c:v>9.92</c:v>
                </c:pt>
                <c:pt idx="509">
                  <c:v>9.94</c:v>
                </c:pt>
                <c:pt idx="510">
                  <c:v>9.9599999999999991</c:v>
                </c:pt>
                <c:pt idx="511">
                  <c:v>10</c:v>
                </c:pt>
              </c:numCache>
            </c:numRef>
          </c:cat>
          <c:val>
            <c:numRef>
              <c:f>'exported text 2'!$C$4:$C$515</c:f>
              <c:numCache>
                <c:formatCode>0.00</c:formatCode>
                <c:ptCount val="512"/>
                <c:pt idx="0">
                  <c:v>729.57740000000001</c:v>
                </c:pt>
                <c:pt idx="1">
                  <c:v>728.46965</c:v>
                </c:pt>
                <c:pt idx="2">
                  <c:v>727.36189999999999</c:v>
                </c:pt>
                <c:pt idx="3">
                  <c:v>725.60933999999997</c:v>
                </c:pt>
                <c:pt idx="4">
                  <c:v>724.83226999999999</c:v>
                </c:pt>
                <c:pt idx="5">
                  <c:v>724.03864999999996</c:v>
                </c:pt>
                <c:pt idx="6">
                  <c:v>722.84823999999992</c:v>
                </c:pt>
                <c:pt idx="7">
                  <c:v>721.65782000000002</c:v>
                </c:pt>
                <c:pt idx="8">
                  <c:v>719.92178999999999</c:v>
                </c:pt>
                <c:pt idx="9">
                  <c:v>718.33456999999999</c:v>
                </c:pt>
                <c:pt idx="10">
                  <c:v>717.62362000000007</c:v>
                </c:pt>
                <c:pt idx="11">
                  <c:v>716.36707000000001</c:v>
                </c:pt>
                <c:pt idx="12">
                  <c:v>715.57346000000007</c:v>
                </c:pt>
                <c:pt idx="13">
                  <c:v>714.94518000000005</c:v>
                </c:pt>
                <c:pt idx="14">
                  <c:v>713.35795999999993</c:v>
                </c:pt>
                <c:pt idx="15">
                  <c:v>712.33288000000005</c:v>
                </c:pt>
                <c:pt idx="16">
                  <c:v>711.53926000000001</c:v>
                </c:pt>
                <c:pt idx="17">
                  <c:v>711.62193000000002</c:v>
                </c:pt>
                <c:pt idx="18">
                  <c:v>711.55579999999998</c:v>
                </c:pt>
                <c:pt idx="19">
                  <c:v>713.14301999999998</c:v>
                </c:pt>
                <c:pt idx="20">
                  <c:v>714.16809999999998</c:v>
                </c:pt>
                <c:pt idx="21">
                  <c:v>716.63161000000002</c:v>
                </c:pt>
                <c:pt idx="22">
                  <c:v>720.68234000000007</c:v>
                </c:pt>
                <c:pt idx="23">
                  <c:v>724.18745999999999</c:v>
                </c:pt>
                <c:pt idx="24">
                  <c:v>736.00896999999998</c:v>
                </c:pt>
                <c:pt idx="25">
                  <c:v>750.92226000000005</c:v>
                </c:pt>
                <c:pt idx="26">
                  <c:v>761.32187999999996</c:v>
                </c:pt>
                <c:pt idx="27">
                  <c:v>765.45528000000002</c:v>
                </c:pt>
                <c:pt idx="28">
                  <c:v>762.11549000000002</c:v>
                </c:pt>
                <c:pt idx="29">
                  <c:v>759.98266000000001</c:v>
                </c:pt>
                <c:pt idx="30">
                  <c:v>737.61271999999997</c:v>
                </c:pt>
                <c:pt idx="31">
                  <c:v>719.37618000000009</c:v>
                </c:pt>
                <c:pt idx="32">
                  <c:v>710.16697999999997</c:v>
                </c:pt>
                <c:pt idx="33">
                  <c:v>701.85059000000001</c:v>
                </c:pt>
                <c:pt idx="34">
                  <c:v>695.18754999999999</c:v>
                </c:pt>
                <c:pt idx="35">
                  <c:v>688.37572</c:v>
                </c:pt>
                <c:pt idx="36">
                  <c:v>682.96923000000004</c:v>
                </c:pt>
                <c:pt idx="37">
                  <c:v>677.51315</c:v>
                </c:pt>
                <c:pt idx="38">
                  <c:v>672.52000999999996</c:v>
                </c:pt>
                <c:pt idx="39">
                  <c:v>667.84100999999998</c:v>
                </c:pt>
                <c:pt idx="40">
                  <c:v>663.70760999999993</c:v>
                </c:pt>
                <c:pt idx="41">
                  <c:v>659.98754999999994</c:v>
                </c:pt>
                <c:pt idx="42">
                  <c:v>656.10215999999991</c:v>
                </c:pt>
                <c:pt idx="43">
                  <c:v>652.08449999999993</c:v>
                </c:pt>
                <c:pt idx="44">
                  <c:v>648.34791000000007</c:v>
                </c:pt>
                <c:pt idx="45">
                  <c:v>644.71051999999997</c:v>
                </c:pt>
                <c:pt idx="46">
                  <c:v>641.53608000000008</c:v>
                </c:pt>
                <c:pt idx="47">
                  <c:v>638.29549000000009</c:v>
                </c:pt>
                <c:pt idx="48">
                  <c:v>635.12104999999997</c:v>
                </c:pt>
                <c:pt idx="49">
                  <c:v>632.50873999999999</c:v>
                </c:pt>
                <c:pt idx="50">
                  <c:v>629.64842999999996</c:v>
                </c:pt>
                <c:pt idx="51">
                  <c:v>626.88732000000005</c:v>
                </c:pt>
                <c:pt idx="52">
                  <c:v>624.5064900000001</c:v>
                </c:pt>
                <c:pt idx="53">
                  <c:v>622.68778999999995</c:v>
                </c:pt>
                <c:pt idx="54">
                  <c:v>620.14161999999999</c:v>
                </c:pt>
                <c:pt idx="55">
                  <c:v>617.92612000000008</c:v>
                </c:pt>
                <c:pt idx="56">
                  <c:v>616.42156</c:v>
                </c:pt>
                <c:pt idx="57">
                  <c:v>614.45407</c:v>
                </c:pt>
                <c:pt idx="58">
                  <c:v>612.61883999999998</c:v>
                </c:pt>
                <c:pt idx="59">
                  <c:v>610.56867999999997</c:v>
                </c:pt>
                <c:pt idx="60">
                  <c:v>608.89877999999999</c:v>
                </c:pt>
                <c:pt idx="61">
                  <c:v>607.55955999999992</c:v>
                </c:pt>
                <c:pt idx="62">
                  <c:v>605.65819999999997</c:v>
                </c:pt>
                <c:pt idx="63">
                  <c:v>604.63311999999996</c:v>
                </c:pt>
                <c:pt idx="64">
                  <c:v>603.44270000000006</c:v>
                </c:pt>
                <c:pt idx="65">
                  <c:v>602.5829500000001</c:v>
                </c:pt>
                <c:pt idx="66">
                  <c:v>601.62401</c:v>
                </c:pt>
                <c:pt idx="67">
                  <c:v>600.99572999999998</c:v>
                </c:pt>
                <c:pt idx="68">
                  <c:v>600.92960000000005</c:v>
                </c:pt>
                <c:pt idx="69">
                  <c:v>599.88797999999997</c:v>
                </c:pt>
                <c:pt idx="70">
                  <c:v>600.21865000000003</c:v>
                </c:pt>
                <c:pt idx="71">
                  <c:v>599.82185000000004</c:v>
                </c:pt>
                <c:pt idx="72">
                  <c:v>600.06984999999997</c:v>
                </c:pt>
                <c:pt idx="73">
                  <c:v>599.98717999999997</c:v>
                </c:pt>
                <c:pt idx="74">
                  <c:v>599.92105000000004</c:v>
                </c:pt>
                <c:pt idx="75">
                  <c:v>599.83837999999992</c:v>
                </c:pt>
                <c:pt idx="76">
                  <c:v>599.35890999999992</c:v>
                </c:pt>
                <c:pt idx="77">
                  <c:v>599.52423999999996</c:v>
                </c:pt>
                <c:pt idx="78">
                  <c:v>599.92105000000004</c:v>
                </c:pt>
                <c:pt idx="79">
                  <c:v>600.00372000000004</c:v>
                </c:pt>
                <c:pt idx="80">
                  <c:v>600.56585999999993</c:v>
                </c:pt>
                <c:pt idx="81">
                  <c:v>601.60747000000003</c:v>
                </c:pt>
                <c:pt idx="82">
                  <c:v>602.25228000000004</c:v>
                </c:pt>
                <c:pt idx="83">
                  <c:v>602.96323000000007</c:v>
                </c:pt>
                <c:pt idx="84">
                  <c:v>604.23631</c:v>
                </c:pt>
                <c:pt idx="85">
                  <c:v>604.94726000000003</c:v>
                </c:pt>
                <c:pt idx="86">
                  <c:v>605.82354000000009</c:v>
                </c:pt>
                <c:pt idx="87">
                  <c:v>607.09662000000003</c:v>
                </c:pt>
                <c:pt idx="88">
                  <c:v>608.45238000000006</c:v>
                </c:pt>
                <c:pt idx="89">
                  <c:v>609.80813000000001</c:v>
                </c:pt>
                <c:pt idx="90">
                  <c:v>611.16388000000006</c:v>
                </c:pt>
                <c:pt idx="91">
                  <c:v>613.06525000000011</c:v>
                </c:pt>
                <c:pt idx="92">
                  <c:v>615.13193999999999</c:v>
                </c:pt>
                <c:pt idx="93">
                  <c:v>617.03331000000003</c:v>
                </c:pt>
                <c:pt idx="94">
                  <c:v>618.47172999999998</c:v>
                </c:pt>
                <c:pt idx="95">
                  <c:v>620.85256000000004</c:v>
                </c:pt>
                <c:pt idx="96">
                  <c:v>623.16727000000003</c:v>
                </c:pt>
                <c:pt idx="97">
                  <c:v>625.30010000000004</c:v>
                </c:pt>
                <c:pt idx="98">
                  <c:v>627.61480000000006</c:v>
                </c:pt>
                <c:pt idx="99">
                  <c:v>629.99563000000001</c:v>
                </c:pt>
                <c:pt idx="100">
                  <c:v>632.85593999999992</c:v>
                </c:pt>
                <c:pt idx="101">
                  <c:v>635.63359000000003</c:v>
                </c:pt>
                <c:pt idx="102">
                  <c:v>638.49390000000005</c:v>
                </c:pt>
                <c:pt idx="103">
                  <c:v>641.58567999999991</c:v>
                </c:pt>
                <c:pt idx="104">
                  <c:v>644.29717999999991</c:v>
                </c:pt>
                <c:pt idx="105">
                  <c:v>646.44655</c:v>
                </c:pt>
                <c:pt idx="106">
                  <c:v>649.62100000000009</c:v>
                </c:pt>
                <c:pt idx="107">
                  <c:v>653.48986000000002</c:v>
                </c:pt>
                <c:pt idx="108">
                  <c:v>658.41685999999993</c:v>
                </c:pt>
                <c:pt idx="109">
                  <c:v>662.69906000000003</c:v>
                </c:pt>
                <c:pt idx="110">
                  <c:v>666.83246000000008</c:v>
                </c:pt>
                <c:pt idx="111">
                  <c:v>670.32104000000004</c:v>
                </c:pt>
                <c:pt idx="112">
                  <c:v>673.09868000000006</c:v>
                </c:pt>
                <c:pt idx="113">
                  <c:v>675.09924999999998</c:v>
                </c:pt>
                <c:pt idx="114">
                  <c:v>675.33071999999993</c:v>
                </c:pt>
                <c:pt idx="115">
                  <c:v>675.72752000000003</c:v>
                </c:pt>
                <c:pt idx="116">
                  <c:v>673.99149999999997</c:v>
                </c:pt>
                <c:pt idx="117">
                  <c:v>671.85866999999996</c:v>
                </c:pt>
                <c:pt idx="118">
                  <c:v>670.35411000000011</c:v>
                </c:pt>
                <c:pt idx="119">
                  <c:v>668.53541999999993</c:v>
                </c:pt>
                <c:pt idx="120">
                  <c:v>664.56736000000001</c:v>
                </c:pt>
                <c:pt idx="121">
                  <c:v>656.79656999999997</c:v>
                </c:pt>
                <c:pt idx="122">
                  <c:v>650.15006999999991</c:v>
                </c:pt>
                <c:pt idx="123">
                  <c:v>646.26468</c:v>
                </c:pt>
                <c:pt idx="124">
                  <c:v>641.51954000000001</c:v>
                </c:pt>
                <c:pt idx="125">
                  <c:v>632.70713999999998</c:v>
                </c:pt>
                <c:pt idx="126">
                  <c:v>623.82861000000003</c:v>
                </c:pt>
                <c:pt idx="127">
                  <c:v>618.43866000000003</c:v>
                </c:pt>
                <c:pt idx="128">
                  <c:v>608.51850999999999</c:v>
                </c:pt>
                <c:pt idx="129">
                  <c:v>598.21809000000007</c:v>
                </c:pt>
                <c:pt idx="130">
                  <c:v>593.77055999999993</c:v>
                </c:pt>
                <c:pt idx="131">
                  <c:v>592.82813999999996</c:v>
                </c:pt>
                <c:pt idx="132">
                  <c:v>591.72039000000007</c:v>
                </c:pt>
                <c:pt idx="133">
                  <c:v>588.06646999999998</c:v>
                </c:pt>
                <c:pt idx="134">
                  <c:v>585.05736000000002</c:v>
                </c:pt>
                <c:pt idx="135">
                  <c:v>573.48384999999996</c:v>
                </c:pt>
                <c:pt idx="136">
                  <c:v>566.02719999999999</c:v>
                </c:pt>
                <c:pt idx="137">
                  <c:v>560.40579000000002</c:v>
                </c:pt>
                <c:pt idx="138">
                  <c:v>556.27238999999997</c:v>
                </c:pt>
                <c:pt idx="139">
                  <c:v>552.46966999999995</c:v>
                </c:pt>
                <c:pt idx="140">
                  <c:v>548.74960999999996</c:v>
                </c:pt>
                <c:pt idx="141">
                  <c:v>544.15327000000002</c:v>
                </c:pt>
                <c:pt idx="142">
                  <c:v>540.18520999999998</c:v>
                </c:pt>
                <c:pt idx="143">
                  <c:v>535.58888000000002</c:v>
                </c:pt>
                <c:pt idx="144">
                  <c:v>530.99254000000008</c:v>
                </c:pt>
                <c:pt idx="145">
                  <c:v>526.31353999999999</c:v>
                </c:pt>
                <c:pt idx="146">
                  <c:v>522.42814999999996</c:v>
                </c:pt>
                <c:pt idx="147">
                  <c:v>518.93955999999991</c:v>
                </c:pt>
                <c:pt idx="148">
                  <c:v>515.78165000000001</c:v>
                </c:pt>
                <c:pt idx="149">
                  <c:v>513.56614999999999</c:v>
                </c:pt>
                <c:pt idx="150">
                  <c:v>511.35065000000003</c:v>
                </c:pt>
                <c:pt idx="151">
                  <c:v>509.11860999999999</c:v>
                </c:pt>
                <c:pt idx="152">
                  <c:v>507.46524999999997</c:v>
                </c:pt>
                <c:pt idx="153">
                  <c:v>505.33242000000001</c:v>
                </c:pt>
                <c:pt idx="154">
                  <c:v>503.26571999999999</c:v>
                </c:pt>
                <c:pt idx="155">
                  <c:v>501.19903000000005</c:v>
                </c:pt>
                <c:pt idx="156">
                  <c:v>499.31419999999997</c:v>
                </c:pt>
                <c:pt idx="157">
                  <c:v>498.43791999999996</c:v>
                </c:pt>
                <c:pt idx="158">
                  <c:v>498.12378000000001</c:v>
                </c:pt>
                <c:pt idx="159">
                  <c:v>498.12378000000001</c:v>
                </c:pt>
                <c:pt idx="160">
                  <c:v>494.63518999999997</c:v>
                </c:pt>
                <c:pt idx="161">
                  <c:v>490.20419000000004</c:v>
                </c:pt>
                <c:pt idx="162">
                  <c:v>487.34388000000001</c:v>
                </c:pt>
                <c:pt idx="163">
                  <c:v>483.78915999999998</c:v>
                </c:pt>
                <c:pt idx="164">
                  <c:v>480.84618999999998</c:v>
                </c:pt>
                <c:pt idx="165">
                  <c:v>478.54801999999995</c:v>
                </c:pt>
                <c:pt idx="166">
                  <c:v>475.78691000000003</c:v>
                </c:pt>
                <c:pt idx="167">
                  <c:v>472.29831999999999</c:v>
                </c:pt>
                <c:pt idx="168">
                  <c:v>467.30518000000001</c:v>
                </c:pt>
                <c:pt idx="169">
                  <c:v>462.06403999999998</c:v>
                </c:pt>
                <c:pt idx="170">
                  <c:v>456.12847999999997</c:v>
                </c:pt>
                <c:pt idx="171">
                  <c:v>448.50650000000002</c:v>
                </c:pt>
                <c:pt idx="172">
                  <c:v>439.14848999999998</c:v>
                </c:pt>
                <c:pt idx="173">
                  <c:v>427.32697999999999</c:v>
                </c:pt>
                <c:pt idx="174">
                  <c:v>413.76944000000003</c:v>
                </c:pt>
                <c:pt idx="175">
                  <c:v>401.15432000000004</c:v>
                </c:pt>
                <c:pt idx="176">
                  <c:v>386.88583</c:v>
                </c:pt>
                <c:pt idx="177">
                  <c:v>371.88988000000001</c:v>
                </c:pt>
                <c:pt idx="178">
                  <c:v>358.33234000000004</c:v>
                </c:pt>
                <c:pt idx="179">
                  <c:v>344.69213000000002</c:v>
                </c:pt>
                <c:pt idx="180">
                  <c:v>334.06103999999999</c:v>
                </c:pt>
                <c:pt idx="181">
                  <c:v>323.59528</c:v>
                </c:pt>
                <c:pt idx="182">
                  <c:v>321.61125000000004</c:v>
                </c:pt>
                <c:pt idx="183">
                  <c:v>322.5702</c:v>
                </c:pt>
                <c:pt idx="184">
                  <c:v>322.42140000000001</c:v>
                </c:pt>
                <c:pt idx="185">
                  <c:v>322.02458999999999</c:v>
                </c:pt>
                <c:pt idx="186">
                  <c:v>322.42140000000001</c:v>
                </c:pt>
                <c:pt idx="187">
                  <c:v>322.81819999999999</c:v>
                </c:pt>
                <c:pt idx="188">
                  <c:v>322.50405999999998</c:v>
                </c:pt>
                <c:pt idx="189">
                  <c:v>322.6694</c:v>
                </c:pt>
                <c:pt idx="190">
                  <c:v>323.39688000000001</c:v>
                </c:pt>
                <c:pt idx="191">
                  <c:v>323.79368000000005</c:v>
                </c:pt>
                <c:pt idx="192">
                  <c:v>326.40598999999997</c:v>
                </c:pt>
                <c:pt idx="193">
                  <c:v>327.05079999999998</c:v>
                </c:pt>
                <c:pt idx="194">
                  <c:v>328.24122</c:v>
                </c:pt>
                <c:pt idx="195">
                  <c:v>332.68875000000003</c:v>
                </c:pt>
                <c:pt idx="196">
                  <c:v>336.26000000000005</c:v>
                </c:pt>
                <c:pt idx="197">
                  <c:v>339.05417999999997</c:v>
                </c:pt>
                <c:pt idx="198">
                  <c:v>340.16192999999998</c:v>
                </c:pt>
                <c:pt idx="199">
                  <c:v>342.39395999999999</c:v>
                </c:pt>
                <c:pt idx="200">
                  <c:v>346.67616000000004</c:v>
                </c:pt>
                <c:pt idx="201">
                  <c:v>350.56155000000001</c:v>
                </c:pt>
                <c:pt idx="202">
                  <c:v>353.42186000000004</c:v>
                </c:pt>
                <c:pt idx="203">
                  <c:v>356.53017999999997</c:v>
                </c:pt>
                <c:pt idx="204">
                  <c:v>358.74567999999999</c:v>
                </c:pt>
                <c:pt idx="205">
                  <c:v>359.14248000000003</c:v>
                </c:pt>
                <c:pt idx="206">
                  <c:v>357.80326000000002</c:v>
                </c:pt>
                <c:pt idx="207">
                  <c:v>352.72745000000003</c:v>
                </c:pt>
                <c:pt idx="208">
                  <c:v>351.30555999999996</c:v>
                </c:pt>
                <c:pt idx="209">
                  <c:v>357.65446000000003</c:v>
                </c:pt>
                <c:pt idx="210">
                  <c:v>362.58146999999997</c:v>
                </c:pt>
                <c:pt idx="211">
                  <c:v>366.86367000000001</c:v>
                </c:pt>
                <c:pt idx="212">
                  <c:v>369.95545000000004</c:v>
                </c:pt>
                <c:pt idx="213">
                  <c:v>371.95600999999999</c:v>
                </c:pt>
                <c:pt idx="214">
                  <c:v>374.17151000000001</c:v>
                </c:pt>
                <c:pt idx="215">
                  <c:v>375.69260000000003</c:v>
                </c:pt>
                <c:pt idx="216">
                  <c:v>376.40353999999996</c:v>
                </c:pt>
                <c:pt idx="217">
                  <c:v>377.11448999999999</c:v>
                </c:pt>
                <c:pt idx="218">
                  <c:v>377.67662999999999</c:v>
                </c:pt>
                <c:pt idx="219">
                  <c:v>378.32144</c:v>
                </c:pt>
                <c:pt idx="220">
                  <c:v>378.80090999999999</c:v>
                </c:pt>
                <c:pt idx="221">
                  <c:v>379.19772</c:v>
                </c:pt>
                <c:pt idx="222">
                  <c:v>376.81688000000003</c:v>
                </c:pt>
                <c:pt idx="223">
                  <c:v>372.86535999999995</c:v>
                </c:pt>
                <c:pt idx="224">
                  <c:v>376.12247000000002</c:v>
                </c:pt>
                <c:pt idx="225">
                  <c:v>379.04892000000001</c:v>
                </c:pt>
                <c:pt idx="226">
                  <c:v>381.44629000000003</c:v>
                </c:pt>
                <c:pt idx="227">
                  <c:v>382.78551000000004</c:v>
                </c:pt>
                <c:pt idx="228">
                  <c:v>381.84309000000002</c:v>
                </c:pt>
                <c:pt idx="229">
                  <c:v>380.02440000000001</c:v>
                </c:pt>
                <c:pt idx="230">
                  <c:v>375.90753999999998</c:v>
                </c:pt>
                <c:pt idx="231">
                  <c:v>371.62533999999999</c:v>
                </c:pt>
                <c:pt idx="232">
                  <c:v>367.97142000000002</c:v>
                </c:pt>
                <c:pt idx="233">
                  <c:v>365.59058000000005</c:v>
                </c:pt>
                <c:pt idx="234">
                  <c:v>364.49936000000002</c:v>
                </c:pt>
                <c:pt idx="235">
                  <c:v>361.55639000000002</c:v>
                </c:pt>
                <c:pt idx="236">
                  <c:v>357.83633000000003</c:v>
                </c:pt>
                <c:pt idx="237">
                  <c:v>353.95094</c:v>
                </c:pt>
                <c:pt idx="238">
                  <c:v>350.85915999999997</c:v>
                </c:pt>
                <c:pt idx="239">
                  <c:v>348.16417999999999</c:v>
                </c:pt>
                <c:pt idx="240">
                  <c:v>345.71720999999997</c:v>
                </c:pt>
                <c:pt idx="241">
                  <c:v>343.81585000000001</c:v>
                </c:pt>
                <c:pt idx="242">
                  <c:v>342.22863000000001</c:v>
                </c:pt>
                <c:pt idx="243">
                  <c:v>341.43502000000001</c:v>
                </c:pt>
                <c:pt idx="244">
                  <c:v>341.03820999999999</c:v>
                </c:pt>
                <c:pt idx="245">
                  <c:v>341.45155</c:v>
                </c:pt>
                <c:pt idx="246">
                  <c:v>342.72463999999997</c:v>
                </c:pt>
                <c:pt idx="247">
                  <c:v>344.54332999999997</c:v>
                </c:pt>
                <c:pt idx="248">
                  <c:v>346.85803000000004</c:v>
                </c:pt>
                <c:pt idx="249">
                  <c:v>350.74342000000001</c:v>
                </c:pt>
                <c:pt idx="250">
                  <c:v>355.27361999999999</c:v>
                </c:pt>
                <c:pt idx="251">
                  <c:v>357.88592999999997</c:v>
                </c:pt>
                <c:pt idx="252">
                  <c:v>358.13393000000002</c:v>
                </c:pt>
                <c:pt idx="253">
                  <c:v>357.50566000000003</c:v>
                </c:pt>
                <c:pt idx="254">
                  <c:v>359.09287999999998</c:v>
                </c:pt>
                <c:pt idx="255">
                  <c:v>364.96229999999997</c:v>
                </c:pt>
                <c:pt idx="256">
                  <c:v>370.91439000000003</c:v>
                </c:pt>
                <c:pt idx="257">
                  <c:v>375.27926000000002</c:v>
                </c:pt>
                <c:pt idx="258">
                  <c:v>377.90809999999999</c:v>
                </c:pt>
                <c:pt idx="259">
                  <c:v>380.3716</c:v>
                </c:pt>
                <c:pt idx="260">
                  <c:v>380.93375000000003</c:v>
                </c:pt>
                <c:pt idx="261">
                  <c:v>380.85108000000002</c:v>
                </c:pt>
                <c:pt idx="262">
                  <c:v>379.42918999999995</c:v>
                </c:pt>
                <c:pt idx="263">
                  <c:v>376.42007999999998</c:v>
                </c:pt>
                <c:pt idx="264">
                  <c:v>373.55976999999996</c:v>
                </c:pt>
                <c:pt idx="265">
                  <c:v>372.53468999999996</c:v>
                </c:pt>
                <c:pt idx="266">
                  <c:v>374.28724</c:v>
                </c:pt>
                <c:pt idx="267">
                  <c:v>376.03980000000001</c:v>
                </c:pt>
                <c:pt idx="268">
                  <c:v>378.25529999999998</c:v>
                </c:pt>
                <c:pt idx="269">
                  <c:v>381.11561</c:v>
                </c:pt>
                <c:pt idx="270">
                  <c:v>383.18230999999997</c:v>
                </c:pt>
                <c:pt idx="271">
                  <c:v>384.14125999999999</c:v>
                </c:pt>
                <c:pt idx="272">
                  <c:v>385.72847999999999</c:v>
                </c:pt>
                <c:pt idx="273">
                  <c:v>384.22393</c:v>
                </c:pt>
                <c:pt idx="274">
                  <c:v>377.09794999999997</c:v>
                </c:pt>
                <c:pt idx="275">
                  <c:v>374.08884</c:v>
                </c:pt>
                <c:pt idx="276">
                  <c:v>376.38701000000003</c:v>
                </c:pt>
                <c:pt idx="277">
                  <c:v>379.64412999999996</c:v>
                </c:pt>
                <c:pt idx="278">
                  <c:v>380.91721000000001</c:v>
                </c:pt>
                <c:pt idx="279">
                  <c:v>381.24788000000001</c:v>
                </c:pt>
                <c:pt idx="280">
                  <c:v>381.47935000000001</c:v>
                </c:pt>
                <c:pt idx="281">
                  <c:v>381.16521999999998</c:v>
                </c:pt>
                <c:pt idx="282">
                  <c:v>378.32144</c:v>
                </c:pt>
                <c:pt idx="283">
                  <c:v>376.25473999999997</c:v>
                </c:pt>
                <c:pt idx="284">
                  <c:v>375.14699000000002</c:v>
                </c:pt>
                <c:pt idx="285">
                  <c:v>371.65841</c:v>
                </c:pt>
                <c:pt idx="286">
                  <c:v>368.41782000000001</c:v>
                </c:pt>
                <c:pt idx="287">
                  <c:v>363.57348000000002</c:v>
                </c:pt>
                <c:pt idx="288">
                  <c:v>358.18354000000005</c:v>
                </c:pt>
                <c:pt idx="289">
                  <c:v>356.59631000000002</c:v>
                </c:pt>
                <c:pt idx="290">
                  <c:v>357.86939999999998</c:v>
                </c:pt>
                <c:pt idx="291">
                  <c:v>360.10142999999999</c:v>
                </c:pt>
                <c:pt idx="292">
                  <c:v>363.27587999999997</c:v>
                </c:pt>
                <c:pt idx="293">
                  <c:v>367.64073999999999</c:v>
                </c:pt>
                <c:pt idx="294">
                  <c:v>371.93948</c:v>
                </c:pt>
                <c:pt idx="295">
                  <c:v>373.75817000000001</c:v>
                </c:pt>
                <c:pt idx="296">
                  <c:v>373.60937000000001</c:v>
                </c:pt>
                <c:pt idx="297">
                  <c:v>371.07972999999998</c:v>
                </c:pt>
                <c:pt idx="298">
                  <c:v>363.77188999999998</c:v>
                </c:pt>
                <c:pt idx="299">
                  <c:v>362.35</c:v>
                </c:pt>
                <c:pt idx="300">
                  <c:v>364.97883999999999</c:v>
                </c:pt>
                <c:pt idx="301">
                  <c:v>369.02956999999998</c:v>
                </c:pt>
                <c:pt idx="302">
                  <c:v>370.13732000000005</c:v>
                </c:pt>
                <c:pt idx="303">
                  <c:v>370.13732000000005</c:v>
                </c:pt>
                <c:pt idx="304">
                  <c:v>369.36023999999998</c:v>
                </c:pt>
                <c:pt idx="305">
                  <c:v>366.89672999999999</c:v>
                </c:pt>
                <c:pt idx="306">
                  <c:v>368.08715000000001</c:v>
                </c:pt>
                <c:pt idx="307">
                  <c:v>371.26159999999999</c:v>
                </c:pt>
                <c:pt idx="308">
                  <c:v>371.82374000000004</c:v>
                </c:pt>
                <c:pt idx="309">
                  <c:v>371.75761</c:v>
                </c:pt>
                <c:pt idx="310">
                  <c:v>371.11279999999999</c:v>
                </c:pt>
                <c:pt idx="311">
                  <c:v>370.08771000000002</c:v>
                </c:pt>
                <c:pt idx="312">
                  <c:v>369.54210999999998</c:v>
                </c:pt>
                <c:pt idx="313">
                  <c:v>368.74849</c:v>
                </c:pt>
                <c:pt idx="314">
                  <c:v>368.35168999999996</c:v>
                </c:pt>
                <c:pt idx="315">
                  <c:v>368.51702</c:v>
                </c:pt>
                <c:pt idx="316">
                  <c:v>368.13674999999995</c:v>
                </c:pt>
                <c:pt idx="317">
                  <c:v>367.97142000000002</c:v>
                </c:pt>
                <c:pt idx="318">
                  <c:v>367.029</c:v>
                </c:pt>
                <c:pt idx="319">
                  <c:v>366.63219999999995</c:v>
                </c:pt>
                <c:pt idx="320">
                  <c:v>367.34314000000001</c:v>
                </c:pt>
                <c:pt idx="321">
                  <c:v>367.59114</c:v>
                </c:pt>
                <c:pt idx="322">
                  <c:v>367.75648000000001</c:v>
                </c:pt>
                <c:pt idx="323">
                  <c:v>369.50903999999997</c:v>
                </c:pt>
                <c:pt idx="324">
                  <c:v>371.80721</c:v>
                </c:pt>
                <c:pt idx="325">
                  <c:v>373.95657</c:v>
                </c:pt>
                <c:pt idx="326">
                  <c:v>375.54380000000003</c:v>
                </c:pt>
                <c:pt idx="327">
                  <c:v>374.27071000000001</c:v>
                </c:pt>
                <c:pt idx="328">
                  <c:v>371.42694</c:v>
                </c:pt>
                <c:pt idx="329">
                  <c:v>368.10368</c:v>
                </c:pt>
                <c:pt idx="330">
                  <c:v>367.45888000000002</c:v>
                </c:pt>
                <c:pt idx="331">
                  <c:v>368.66582999999997</c:v>
                </c:pt>
                <c:pt idx="332">
                  <c:v>369.85624000000001</c:v>
                </c:pt>
                <c:pt idx="333">
                  <c:v>369.45944000000003</c:v>
                </c:pt>
                <c:pt idx="334">
                  <c:v>368.03755000000001</c:v>
                </c:pt>
                <c:pt idx="335">
                  <c:v>367.55808000000002</c:v>
                </c:pt>
                <c:pt idx="336">
                  <c:v>366.69833</c:v>
                </c:pt>
                <c:pt idx="337">
                  <c:v>368.51702</c:v>
                </c:pt>
                <c:pt idx="338">
                  <c:v>371.54266999999999</c:v>
                </c:pt>
                <c:pt idx="339">
                  <c:v>374.71711999999997</c:v>
                </c:pt>
                <c:pt idx="340">
                  <c:v>380.35507000000001</c:v>
                </c:pt>
                <c:pt idx="341">
                  <c:v>386.78663</c:v>
                </c:pt>
                <c:pt idx="342">
                  <c:v>388.77066000000002</c:v>
                </c:pt>
                <c:pt idx="343">
                  <c:v>389.64694000000003</c:v>
                </c:pt>
                <c:pt idx="344">
                  <c:v>387.51410999999996</c:v>
                </c:pt>
                <c:pt idx="345">
                  <c:v>385.84421999999995</c:v>
                </c:pt>
                <c:pt idx="346">
                  <c:v>384.73647</c:v>
                </c:pt>
                <c:pt idx="347">
                  <c:v>382.83510999999999</c:v>
                </c:pt>
                <c:pt idx="348">
                  <c:v>377.77582999999998</c:v>
                </c:pt>
                <c:pt idx="349">
                  <c:v>373.64244000000002</c:v>
                </c:pt>
                <c:pt idx="350">
                  <c:v>373.24563000000001</c:v>
                </c:pt>
                <c:pt idx="351">
                  <c:v>371.98908</c:v>
                </c:pt>
                <c:pt idx="352">
                  <c:v>371.59226999999998</c:v>
                </c:pt>
                <c:pt idx="353">
                  <c:v>372.71654999999998</c:v>
                </c:pt>
                <c:pt idx="354">
                  <c:v>372.63389000000001</c:v>
                </c:pt>
                <c:pt idx="355">
                  <c:v>372.55122</c:v>
                </c:pt>
                <c:pt idx="356">
                  <c:v>372.40242000000001</c:v>
                </c:pt>
                <c:pt idx="357">
                  <c:v>371.92293999999998</c:v>
                </c:pt>
                <c:pt idx="358">
                  <c:v>370.89785999999998</c:v>
                </c:pt>
                <c:pt idx="359">
                  <c:v>370.43492000000003</c:v>
                </c:pt>
                <c:pt idx="360">
                  <c:v>369.47597000000002</c:v>
                </c:pt>
                <c:pt idx="361">
                  <c:v>368.45089000000002</c:v>
                </c:pt>
                <c:pt idx="362">
                  <c:v>368.30209000000002</c:v>
                </c:pt>
                <c:pt idx="363">
                  <c:v>370.05464999999998</c:v>
                </c:pt>
                <c:pt idx="364">
                  <c:v>371.95600999999999</c:v>
                </c:pt>
                <c:pt idx="365">
                  <c:v>372.99763000000002</c:v>
                </c:pt>
                <c:pt idx="366">
                  <c:v>373.79124000000002</c:v>
                </c:pt>
                <c:pt idx="367">
                  <c:v>377.04835000000003</c:v>
                </c:pt>
                <c:pt idx="368">
                  <c:v>380.45426999999995</c:v>
                </c:pt>
                <c:pt idx="369">
                  <c:v>383.39724999999999</c:v>
                </c:pt>
                <c:pt idx="370">
                  <c:v>386.09222</c:v>
                </c:pt>
                <c:pt idx="371">
                  <c:v>388.55572999999998</c:v>
                </c:pt>
                <c:pt idx="372">
                  <c:v>391.41603999999995</c:v>
                </c:pt>
                <c:pt idx="373">
                  <c:v>393.87954000000002</c:v>
                </c:pt>
                <c:pt idx="374">
                  <c:v>390.87043</c:v>
                </c:pt>
                <c:pt idx="375">
                  <c:v>386.35676000000001</c:v>
                </c:pt>
                <c:pt idx="376">
                  <c:v>382.95084000000003</c:v>
                </c:pt>
                <c:pt idx="377">
                  <c:v>380.33853999999997</c:v>
                </c:pt>
                <c:pt idx="378">
                  <c:v>375.57686000000001</c:v>
                </c:pt>
                <c:pt idx="379">
                  <c:v>369.87277999999998</c:v>
                </c:pt>
                <c:pt idx="380">
                  <c:v>367.88875000000002</c:v>
                </c:pt>
                <c:pt idx="381">
                  <c:v>366.78100000000001</c:v>
                </c:pt>
                <c:pt idx="382">
                  <c:v>365.83857999999998</c:v>
                </c:pt>
                <c:pt idx="383">
                  <c:v>367.029</c:v>
                </c:pt>
                <c:pt idx="384">
                  <c:v>370.99705999999998</c:v>
                </c:pt>
                <c:pt idx="385">
                  <c:v>373.06376</c:v>
                </c:pt>
                <c:pt idx="386">
                  <c:v>373.39443</c:v>
                </c:pt>
                <c:pt idx="387">
                  <c:v>371.09626000000003</c:v>
                </c:pt>
                <c:pt idx="388">
                  <c:v>365.54097999999999</c:v>
                </c:pt>
                <c:pt idx="389">
                  <c:v>359.75423000000001</c:v>
                </c:pt>
                <c:pt idx="390">
                  <c:v>356.1003</c:v>
                </c:pt>
                <c:pt idx="391">
                  <c:v>357.37338999999997</c:v>
                </c:pt>
                <c:pt idx="392">
                  <c:v>362.38307000000003</c:v>
                </c:pt>
                <c:pt idx="393">
                  <c:v>369.12877000000003</c:v>
                </c:pt>
                <c:pt idx="394">
                  <c:v>372.94801999999999</c:v>
                </c:pt>
                <c:pt idx="395">
                  <c:v>375.87447000000003</c:v>
                </c:pt>
                <c:pt idx="396">
                  <c:v>375.72566999999998</c:v>
                </c:pt>
                <c:pt idx="397">
                  <c:v>374.30378000000002</c:v>
                </c:pt>
                <c:pt idx="398">
                  <c:v>373.19602999999995</c:v>
                </c:pt>
                <c:pt idx="399">
                  <c:v>373.6755</c:v>
                </c:pt>
                <c:pt idx="400">
                  <c:v>374.70058</c:v>
                </c:pt>
                <c:pt idx="401">
                  <c:v>375.34539000000001</c:v>
                </c:pt>
                <c:pt idx="402">
                  <c:v>375.27926000000002</c:v>
                </c:pt>
                <c:pt idx="403">
                  <c:v>374.32031000000001</c:v>
                </c:pt>
                <c:pt idx="404">
                  <c:v>374.25417999999996</c:v>
                </c:pt>
                <c:pt idx="405">
                  <c:v>375.13046000000003</c:v>
                </c:pt>
                <c:pt idx="406">
                  <c:v>375.36193000000003</c:v>
                </c:pt>
                <c:pt idx="407">
                  <c:v>374.89898999999997</c:v>
                </c:pt>
                <c:pt idx="408">
                  <c:v>374.50218000000001</c:v>
                </c:pt>
                <c:pt idx="409">
                  <c:v>374.02271000000002</c:v>
                </c:pt>
                <c:pt idx="410">
                  <c:v>374.35338000000002</c:v>
                </c:pt>
                <c:pt idx="411">
                  <c:v>374.43604999999997</c:v>
                </c:pt>
                <c:pt idx="412">
                  <c:v>374.03923999999995</c:v>
                </c:pt>
                <c:pt idx="413">
                  <c:v>374.03923999999995</c:v>
                </c:pt>
                <c:pt idx="414">
                  <c:v>371.65841</c:v>
                </c:pt>
                <c:pt idx="415">
                  <c:v>368.81462999999997</c:v>
                </c:pt>
                <c:pt idx="416">
                  <c:v>366.03699</c:v>
                </c:pt>
                <c:pt idx="417">
                  <c:v>364.13562999999999</c:v>
                </c:pt>
                <c:pt idx="418">
                  <c:v>361.83746000000002</c:v>
                </c:pt>
                <c:pt idx="419">
                  <c:v>358.20006999999998</c:v>
                </c:pt>
                <c:pt idx="420">
                  <c:v>356.92698000000001</c:v>
                </c:pt>
                <c:pt idx="421">
                  <c:v>357.88592999999997</c:v>
                </c:pt>
                <c:pt idx="422">
                  <c:v>358.53073999999998</c:v>
                </c:pt>
                <c:pt idx="423">
                  <c:v>361.47372000000001</c:v>
                </c:pt>
                <c:pt idx="424">
                  <c:v>366.86367000000001</c:v>
                </c:pt>
                <c:pt idx="425">
                  <c:v>372.33627999999999</c:v>
                </c:pt>
                <c:pt idx="426">
                  <c:v>374.88245000000001</c:v>
                </c:pt>
                <c:pt idx="427">
                  <c:v>375.27926000000002</c:v>
                </c:pt>
                <c:pt idx="428">
                  <c:v>374.56831999999997</c:v>
                </c:pt>
                <c:pt idx="429">
                  <c:v>372.20400999999998</c:v>
                </c:pt>
                <c:pt idx="430">
                  <c:v>369.98850999999996</c:v>
                </c:pt>
                <c:pt idx="431">
                  <c:v>369.98850999999996</c:v>
                </c:pt>
                <c:pt idx="432">
                  <c:v>370.07118000000003</c:v>
                </c:pt>
                <c:pt idx="433">
                  <c:v>369.50903999999997</c:v>
                </c:pt>
                <c:pt idx="434">
                  <c:v>367.60768000000002</c:v>
                </c:pt>
                <c:pt idx="435">
                  <c:v>365.32603999999998</c:v>
                </c:pt>
                <c:pt idx="436">
                  <c:v>362.94520999999997</c:v>
                </c:pt>
                <c:pt idx="437">
                  <c:v>364.21829000000002</c:v>
                </c:pt>
                <c:pt idx="438">
                  <c:v>365.64017999999999</c:v>
                </c:pt>
                <c:pt idx="439">
                  <c:v>365.01190000000003</c:v>
                </c:pt>
                <c:pt idx="440">
                  <c:v>362.48226999999997</c:v>
                </c:pt>
                <c:pt idx="441">
                  <c:v>360.81236999999999</c:v>
                </c:pt>
                <c:pt idx="442">
                  <c:v>365.02843999999999</c:v>
                </c:pt>
                <c:pt idx="443">
                  <c:v>366.78100000000001</c:v>
                </c:pt>
                <c:pt idx="444">
                  <c:v>367.73995000000002</c:v>
                </c:pt>
                <c:pt idx="445">
                  <c:v>367.34314000000001</c:v>
                </c:pt>
                <c:pt idx="446">
                  <c:v>365.04497000000003</c:v>
                </c:pt>
                <c:pt idx="447">
                  <c:v>365.75592</c:v>
                </c:pt>
                <c:pt idx="448">
                  <c:v>368.69889000000001</c:v>
                </c:pt>
                <c:pt idx="449">
                  <c:v>371.32772999999997</c:v>
                </c:pt>
                <c:pt idx="450">
                  <c:v>372.66695000000004</c:v>
                </c:pt>
                <c:pt idx="451">
                  <c:v>371.88988000000001</c:v>
                </c:pt>
                <c:pt idx="452">
                  <c:v>369.50903999999997</c:v>
                </c:pt>
                <c:pt idx="453">
                  <c:v>368.23595</c:v>
                </c:pt>
                <c:pt idx="454">
                  <c:v>366.18579</c:v>
                </c:pt>
                <c:pt idx="455">
                  <c:v>367.60768000000002</c:v>
                </c:pt>
                <c:pt idx="456">
                  <c:v>370.55065999999999</c:v>
                </c:pt>
                <c:pt idx="457">
                  <c:v>373.65897000000001</c:v>
                </c:pt>
                <c:pt idx="458">
                  <c:v>375.79180000000002</c:v>
                </c:pt>
                <c:pt idx="459">
                  <c:v>377.54436000000004</c:v>
                </c:pt>
                <c:pt idx="460">
                  <c:v>379.77638999999999</c:v>
                </c:pt>
                <c:pt idx="461">
                  <c:v>382.23990000000003</c:v>
                </c:pt>
                <c:pt idx="462">
                  <c:v>382.78551000000004</c:v>
                </c:pt>
                <c:pt idx="463">
                  <c:v>382.32256999999998</c:v>
                </c:pt>
                <c:pt idx="464">
                  <c:v>381.44629000000003</c:v>
                </c:pt>
                <c:pt idx="465">
                  <c:v>381.21482000000003</c:v>
                </c:pt>
                <c:pt idx="466">
                  <c:v>381.69429000000002</c:v>
                </c:pt>
                <c:pt idx="467">
                  <c:v>382.48789999999997</c:v>
                </c:pt>
                <c:pt idx="468">
                  <c:v>382.90124000000003</c:v>
                </c:pt>
                <c:pt idx="469">
                  <c:v>381.79348999999996</c:v>
                </c:pt>
                <c:pt idx="470">
                  <c:v>381.39669000000004</c:v>
                </c:pt>
                <c:pt idx="471">
                  <c:v>382.50443999999999</c:v>
                </c:pt>
                <c:pt idx="472">
                  <c:v>382.35563000000002</c:v>
                </c:pt>
                <c:pt idx="473">
                  <c:v>382.27297000000004</c:v>
                </c:pt>
                <c:pt idx="474">
                  <c:v>381.09908000000001</c:v>
                </c:pt>
                <c:pt idx="475">
                  <c:v>376.56887999999998</c:v>
                </c:pt>
                <c:pt idx="476">
                  <c:v>371.97254000000004</c:v>
                </c:pt>
                <c:pt idx="477">
                  <c:v>369.83970999999997</c:v>
                </c:pt>
                <c:pt idx="478">
                  <c:v>372.13788</c:v>
                </c:pt>
                <c:pt idx="479">
                  <c:v>374.91552000000001</c:v>
                </c:pt>
                <c:pt idx="480">
                  <c:v>377.54436000000004</c:v>
                </c:pt>
                <c:pt idx="481">
                  <c:v>379.61105999999995</c:v>
                </c:pt>
                <c:pt idx="482">
                  <c:v>381.44629000000003</c:v>
                </c:pt>
                <c:pt idx="483">
                  <c:v>382.23990000000003</c:v>
                </c:pt>
                <c:pt idx="484">
                  <c:v>379.46225999999996</c:v>
                </c:pt>
                <c:pt idx="485">
                  <c:v>377.72623000000004</c:v>
                </c:pt>
                <c:pt idx="486">
                  <c:v>380.10706999999996</c:v>
                </c:pt>
                <c:pt idx="487">
                  <c:v>383.11618000000004</c:v>
                </c:pt>
                <c:pt idx="488">
                  <c:v>385.18287999999995</c:v>
                </c:pt>
                <c:pt idx="489">
                  <c:v>387.24957000000001</c:v>
                </c:pt>
                <c:pt idx="490">
                  <c:v>391.63096999999999</c:v>
                </c:pt>
                <c:pt idx="491">
                  <c:v>396.54145</c:v>
                </c:pt>
                <c:pt idx="492">
                  <c:v>399.31908999999996</c:v>
                </c:pt>
                <c:pt idx="493">
                  <c:v>400.84017999999998</c:v>
                </c:pt>
                <c:pt idx="494">
                  <c:v>401.55111999999997</c:v>
                </c:pt>
                <c:pt idx="495">
                  <c:v>402.11326000000003</c:v>
                </c:pt>
                <c:pt idx="496">
                  <c:v>402.98954000000003</c:v>
                </c:pt>
                <c:pt idx="497">
                  <c:v>403.07220999999998</c:v>
                </c:pt>
                <c:pt idx="498">
                  <c:v>401.81566000000004</c:v>
                </c:pt>
                <c:pt idx="499">
                  <c:v>399.18682000000001</c:v>
                </c:pt>
                <c:pt idx="500">
                  <c:v>396.17770999999999</c:v>
                </c:pt>
                <c:pt idx="501">
                  <c:v>393.87954000000002</c:v>
                </c:pt>
                <c:pt idx="502">
                  <c:v>391.51524000000001</c:v>
                </c:pt>
                <c:pt idx="503">
                  <c:v>390.09334999999999</c:v>
                </c:pt>
                <c:pt idx="504">
                  <c:v>389.44853999999998</c:v>
                </c:pt>
                <c:pt idx="505">
                  <c:v>391.59790999999996</c:v>
                </c:pt>
                <c:pt idx="506">
                  <c:v>395.73130000000003</c:v>
                </c:pt>
                <c:pt idx="507">
                  <c:v>388.90292999999997</c:v>
                </c:pt>
                <c:pt idx="508">
                  <c:v>382.25643000000002</c:v>
                </c:pt>
                <c:pt idx="509">
                  <c:v>380.10706999999996</c:v>
                </c:pt>
              </c:numCache>
            </c:numRef>
          </c:val>
          <c:smooth val="0"/>
        </c:ser>
        <c:ser>
          <c:idx val="1"/>
          <c:order val="1"/>
          <c:tx>
            <c:v>Bare Steel   (vertical profile)</c:v>
          </c:tx>
          <c:spPr>
            <a:ln w="22225">
              <a:solidFill>
                <a:srgbClr val="C00000"/>
              </a:solidFill>
              <a:prstDash val="lgDashDotDot"/>
            </a:ln>
          </c:spPr>
          <c:marker>
            <c:symbol val="none"/>
          </c:marker>
          <c:cat>
            <c:numRef>
              <c:f>'exported text 2'!$M$4:$M$515</c:f>
              <c:numCache>
                <c:formatCode>General</c:formatCode>
                <c:ptCount val="512"/>
                <c:pt idx="0">
                  <c:v>0</c:v>
                </c:pt>
                <c:pt idx="1">
                  <c:v>1.95E-2</c:v>
                </c:pt>
                <c:pt idx="2">
                  <c:v>3.9100000000000003E-2</c:v>
                </c:pt>
                <c:pt idx="3">
                  <c:v>5.8599999999999999E-2</c:v>
                </c:pt>
                <c:pt idx="4">
                  <c:v>7.8100000000000003E-2</c:v>
                </c:pt>
                <c:pt idx="5">
                  <c:v>9.7699999999999995E-2</c:v>
                </c:pt>
                <c:pt idx="6">
                  <c:v>0.11700000000000001</c:v>
                </c:pt>
                <c:pt idx="7">
                  <c:v>0.13699999999999998</c:v>
                </c:pt>
                <c:pt idx="8">
                  <c:v>0.156</c:v>
                </c:pt>
                <c:pt idx="9">
                  <c:v>0.17599999999999999</c:v>
                </c:pt>
                <c:pt idx="10">
                  <c:v>0.19500000000000001</c:v>
                </c:pt>
                <c:pt idx="11">
                  <c:v>0.215</c:v>
                </c:pt>
                <c:pt idx="12">
                  <c:v>0.23400000000000001</c:v>
                </c:pt>
                <c:pt idx="13">
                  <c:v>0.254</c:v>
                </c:pt>
                <c:pt idx="14">
                  <c:v>0.27300000000000002</c:v>
                </c:pt>
                <c:pt idx="15">
                  <c:v>0.29299999999999998</c:v>
                </c:pt>
                <c:pt idx="16">
                  <c:v>0.313</c:v>
                </c:pt>
                <c:pt idx="17">
                  <c:v>0.33200000000000002</c:v>
                </c:pt>
                <c:pt idx="18">
                  <c:v>0.35199999999999998</c:v>
                </c:pt>
                <c:pt idx="19">
                  <c:v>0.371</c:v>
                </c:pt>
                <c:pt idx="20">
                  <c:v>0.39100000000000001</c:v>
                </c:pt>
                <c:pt idx="21">
                  <c:v>0.41</c:v>
                </c:pt>
                <c:pt idx="22">
                  <c:v>0.43</c:v>
                </c:pt>
                <c:pt idx="23">
                  <c:v>0.44900000000000001</c:v>
                </c:pt>
                <c:pt idx="24">
                  <c:v>0.46899999999999997</c:v>
                </c:pt>
                <c:pt idx="25">
                  <c:v>0.48800000000000004</c:v>
                </c:pt>
                <c:pt idx="26">
                  <c:v>0.50800000000000001</c:v>
                </c:pt>
                <c:pt idx="27">
                  <c:v>0.52700000000000002</c:v>
                </c:pt>
                <c:pt idx="28">
                  <c:v>0.54700000000000004</c:v>
                </c:pt>
                <c:pt idx="29">
                  <c:v>0.56599999999999995</c:v>
                </c:pt>
                <c:pt idx="30">
                  <c:v>0.58599999999999997</c:v>
                </c:pt>
                <c:pt idx="31">
                  <c:v>0.60499999999999998</c:v>
                </c:pt>
                <c:pt idx="32">
                  <c:v>0.625</c:v>
                </c:pt>
                <c:pt idx="33">
                  <c:v>0.64500000000000002</c:v>
                </c:pt>
                <c:pt idx="34">
                  <c:v>0.66400000000000003</c:v>
                </c:pt>
                <c:pt idx="35">
                  <c:v>0.68400000000000005</c:v>
                </c:pt>
                <c:pt idx="36">
                  <c:v>0.70299999999999996</c:v>
                </c:pt>
                <c:pt idx="37">
                  <c:v>0.72299999999999998</c:v>
                </c:pt>
                <c:pt idx="38">
                  <c:v>0.74199999999999999</c:v>
                </c:pt>
                <c:pt idx="39">
                  <c:v>0.76200000000000001</c:v>
                </c:pt>
                <c:pt idx="40">
                  <c:v>0.78100000000000003</c:v>
                </c:pt>
                <c:pt idx="41">
                  <c:v>0.80100000000000005</c:v>
                </c:pt>
                <c:pt idx="42">
                  <c:v>0.82</c:v>
                </c:pt>
                <c:pt idx="43">
                  <c:v>0.84</c:v>
                </c:pt>
                <c:pt idx="44">
                  <c:v>0.85899999999999999</c:v>
                </c:pt>
                <c:pt idx="45">
                  <c:v>0.879</c:v>
                </c:pt>
                <c:pt idx="46">
                  <c:v>0.89800000000000002</c:v>
                </c:pt>
                <c:pt idx="47">
                  <c:v>0.91800000000000004</c:v>
                </c:pt>
                <c:pt idx="48">
                  <c:v>0.93799999999999994</c:v>
                </c:pt>
                <c:pt idx="49">
                  <c:v>0.95699999999999985</c:v>
                </c:pt>
                <c:pt idx="50">
                  <c:v>0.97699999999999987</c:v>
                </c:pt>
                <c:pt idx="51">
                  <c:v>0.99600000000000011</c:v>
                </c:pt>
                <c:pt idx="52">
                  <c:v>1.02</c:v>
                </c:pt>
                <c:pt idx="53">
                  <c:v>1.04</c:v>
                </c:pt>
                <c:pt idx="54">
                  <c:v>1.0499999999999998</c:v>
                </c:pt>
                <c:pt idx="55">
                  <c:v>1.0699999999999998</c:v>
                </c:pt>
                <c:pt idx="56">
                  <c:v>1.0899999999999999</c:v>
                </c:pt>
                <c:pt idx="57">
                  <c:v>1.1099999999999999</c:v>
                </c:pt>
                <c:pt idx="58">
                  <c:v>1.1299999999999999</c:v>
                </c:pt>
                <c:pt idx="59">
                  <c:v>1.1499999999999999</c:v>
                </c:pt>
                <c:pt idx="60">
                  <c:v>1.17</c:v>
                </c:pt>
                <c:pt idx="61">
                  <c:v>1.19</c:v>
                </c:pt>
                <c:pt idx="62">
                  <c:v>1.21</c:v>
                </c:pt>
                <c:pt idx="63">
                  <c:v>1.23</c:v>
                </c:pt>
                <c:pt idx="64">
                  <c:v>1.25</c:v>
                </c:pt>
                <c:pt idx="65">
                  <c:v>1.27</c:v>
                </c:pt>
                <c:pt idx="66">
                  <c:v>1.29</c:v>
                </c:pt>
                <c:pt idx="67">
                  <c:v>1.31</c:v>
                </c:pt>
                <c:pt idx="68">
                  <c:v>1.33</c:v>
                </c:pt>
                <c:pt idx="69">
                  <c:v>1.35</c:v>
                </c:pt>
                <c:pt idx="70">
                  <c:v>1.37</c:v>
                </c:pt>
                <c:pt idx="71">
                  <c:v>1.3900000000000001</c:v>
                </c:pt>
                <c:pt idx="72">
                  <c:v>1.4100000000000001</c:v>
                </c:pt>
                <c:pt idx="73">
                  <c:v>1.4300000000000002</c:v>
                </c:pt>
                <c:pt idx="74">
                  <c:v>1.4500000000000002</c:v>
                </c:pt>
                <c:pt idx="75">
                  <c:v>1.46</c:v>
                </c:pt>
                <c:pt idx="76">
                  <c:v>1.48</c:v>
                </c:pt>
                <c:pt idx="77">
                  <c:v>1.5</c:v>
                </c:pt>
                <c:pt idx="78">
                  <c:v>1.52</c:v>
                </c:pt>
                <c:pt idx="79">
                  <c:v>1.54</c:v>
                </c:pt>
                <c:pt idx="80">
                  <c:v>1.56</c:v>
                </c:pt>
                <c:pt idx="81">
                  <c:v>1.5799999999999998</c:v>
                </c:pt>
                <c:pt idx="82">
                  <c:v>1.5999999999999999</c:v>
                </c:pt>
                <c:pt idx="83">
                  <c:v>1.6199999999999999</c:v>
                </c:pt>
                <c:pt idx="84">
                  <c:v>1.64</c:v>
                </c:pt>
                <c:pt idx="85">
                  <c:v>1.66</c:v>
                </c:pt>
                <c:pt idx="86">
                  <c:v>1.68</c:v>
                </c:pt>
                <c:pt idx="87">
                  <c:v>1.7</c:v>
                </c:pt>
                <c:pt idx="88">
                  <c:v>1.72</c:v>
                </c:pt>
                <c:pt idx="89">
                  <c:v>1.74</c:v>
                </c:pt>
                <c:pt idx="90">
                  <c:v>1.76</c:v>
                </c:pt>
                <c:pt idx="91">
                  <c:v>1.7799999999999998</c:v>
                </c:pt>
                <c:pt idx="92">
                  <c:v>1.7999999999999998</c:v>
                </c:pt>
                <c:pt idx="93">
                  <c:v>1.8199999999999998</c:v>
                </c:pt>
                <c:pt idx="94">
                  <c:v>1.8399999999999999</c:v>
                </c:pt>
                <c:pt idx="95">
                  <c:v>1.8599999999999999</c:v>
                </c:pt>
                <c:pt idx="96">
                  <c:v>1.88</c:v>
                </c:pt>
                <c:pt idx="97">
                  <c:v>1.89</c:v>
                </c:pt>
                <c:pt idx="98">
                  <c:v>1.91</c:v>
                </c:pt>
                <c:pt idx="99">
                  <c:v>1.9300000000000002</c:v>
                </c:pt>
                <c:pt idx="100">
                  <c:v>1.95</c:v>
                </c:pt>
                <c:pt idx="101">
                  <c:v>1.9700000000000002</c:v>
                </c:pt>
                <c:pt idx="102">
                  <c:v>1.99</c:v>
                </c:pt>
                <c:pt idx="103">
                  <c:v>2.0099999999999998</c:v>
                </c:pt>
                <c:pt idx="104">
                  <c:v>2.0300000000000002</c:v>
                </c:pt>
                <c:pt idx="105">
                  <c:v>2.0499999999999998</c:v>
                </c:pt>
                <c:pt idx="106">
                  <c:v>2.0700000000000003</c:v>
                </c:pt>
                <c:pt idx="107">
                  <c:v>2.09</c:v>
                </c:pt>
                <c:pt idx="108">
                  <c:v>2.1100000000000003</c:v>
                </c:pt>
                <c:pt idx="109">
                  <c:v>2.13</c:v>
                </c:pt>
                <c:pt idx="110">
                  <c:v>2.1500000000000004</c:v>
                </c:pt>
                <c:pt idx="111">
                  <c:v>2.17</c:v>
                </c:pt>
                <c:pt idx="112">
                  <c:v>2.1900000000000004</c:v>
                </c:pt>
                <c:pt idx="113">
                  <c:v>2.21</c:v>
                </c:pt>
                <c:pt idx="114">
                  <c:v>2.23</c:v>
                </c:pt>
                <c:pt idx="115">
                  <c:v>2.25</c:v>
                </c:pt>
                <c:pt idx="116">
                  <c:v>2.27</c:v>
                </c:pt>
                <c:pt idx="117">
                  <c:v>2.29</c:v>
                </c:pt>
                <c:pt idx="118">
                  <c:v>2.2999999999999998</c:v>
                </c:pt>
                <c:pt idx="119">
                  <c:v>2.3199999999999998</c:v>
                </c:pt>
                <c:pt idx="120">
                  <c:v>2.34</c:v>
                </c:pt>
                <c:pt idx="121">
                  <c:v>2.36</c:v>
                </c:pt>
                <c:pt idx="122">
                  <c:v>2.38</c:v>
                </c:pt>
                <c:pt idx="123">
                  <c:v>2.4</c:v>
                </c:pt>
                <c:pt idx="124">
                  <c:v>2.42</c:v>
                </c:pt>
                <c:pt idx="125">
                  <c:v>2.44</c:v>
                </c:pt>
                <c:pt idx="126">
                  <c:v>2.46</c:v>
                </c:pt>
                <c:pt idx="127">
                  <c:v>2.48</c:v>
                </c:pt>
                <c:pt idx="128">
                  <c:v>2.5</c:v>
                </c:pt>
                <c:pt idx="129">
                  <c:v>2.52</c:v>
                </c:pt>
                <c:pt idx="130">
                  <c:v>2.54</c:v>
                </c:pt>
                <c:pt idx="131">
                  <c:v>2.56</c:v>
                </c:pt>
                <c:pt idx="132">
                  <c:v>2.58</c:v>
                </c:pt>
                <c:pt idx="133">
                  <c:v>2.6</c:v>
                </c:pt>
                <c:pt idx="134">
                  <c:v>2.62</c:v>
                </c:pt>
                <c:pt idx="135">
                  <c:v>2.64</c:v>
                </c:pt>
                <c:pt idx="136">
                  <c:v>2.66</c:v>
                </c:pt>
                <c:pt idx="137">
                  <c:v>2.68</c:v>
                </c:pt>
                <c:pt idx="138">
                  <c:v>2.7</c:v>
                </c:pt>
                <c:pt idx="139">
                  <c:v>2.71</c:v>
                </c:pt>
                <c:pt idx="140">
                  <c:v>2.73</c:v>
                </c:pt>
                <c:pt idx="141">
                  <c:v>2.75</c:v>
                </c:pt>
                <c:pt idx="142">
                  <c:v>2.77</c:v>
                </c:pt>
                <c:pt idx="143">
                  <c:v>2.79</c:v>
                </c:pt>
                <c:pt idx="144">
                  <c:v>2.81</c:v>
                </c:pt>
                <c:pt idx="145">
                  <c:v>2.83</c:v>
                </c:pt>
                <c:pt idx="146">
                  <c:v>2.8499999999999996</c:v>
                </c:pt>
                <c:pt idx="147">
                  <c:v>2.87</c:v>
                </c:pt>
                <c:pt idx="148">
                  <c:v>2.8899999999999997</c:v>
                </c:pt>
                <c:pt idx="149">
                  <c:v>2.91</c:v>
                </c:pt>
                <c:pt idx="150">
                  <c:v>2.9299999999999997</c:v>
                </c:pt>
                <c:pt idx="151">
                  <c:v>2.95</c:v>
                </c:pt>
                <c:pt idx="152">
                  <c:v>2.9699999999999998</c:v>
                </c:pt>
                <c:pt idx="153">
                  <c:v>2.99</c:v>
                </c:pt>
                <c:pt idx="154">
                  <c:v>3.01</c:v>
                </c:pt>
                <c:pt idx="155">
                  <c:v>3.03</c:v>
                </c:pt>
                <c:pt idx="156">
                  <c:v>3.05</c:v>
                </c:pt>
                <c:pt idx="157">
                  <c:v>3.07</c:v>
                </c:pt>
                <c:pt idx="158">
                  <c:v>3.09</c:v>
                </c:pt>
                <c:pt idx="159">
                  <c:v>3.11</c:v>
                </c:pt>
                <c:pt idx="160">
                  <c:v>3.13</c:v>
                </c:pt>
                <c:pt idx="161">
                  <c:v>3.14</c:v>
                </c:pt>
                <c:pt idx="162">
                  <c:v>3.1599999999999997</c:v>
                </c:pt>
                <c:pt idx="163">
                  <c:v>3.18</c:v>
                </c:pt>
                <c:pt idx="164">
                  <c:v>3.1999999999999997</c:v>
                </c:pt>
                <c:pt idx="165">
                  <c:v>3.22</c:v>
                </c:pt>
                <c:pt idx="166">
                  <c:v>3.2399999999999998</c:v>
                </c:pt>
                <c:pt idx="167">
                  <c:v>3.2600000000000002</c:v>
                </c:pt>
                <c:pt idx="168">
                  <c:v>3.28</c:v>
                </c:pt>
                <c:pt idx="169">
                  <c:v>3.3000000000000003</c:v>
                </c:pt>
                <c:pt idx="170">
                  <c:v>3.32</c:v>
                </c:pt>
                <c:pt idx="171">
                  <c:v>3.3400000000000003</c:v>
                </c:pt>
                <c:pt idx="172">
                  <c:v>3.36</c:v>
                </c:pt>
                <c:pt idx="173">
                  <c:v>3.38</c:v>
                </c:pt>
                <c:pt idx="174">
                  <c:v>3.4</c:v>
                </c:pt>
                <c:pt idx="175">
                  <c:v>3.42</c:v>
                </c:pt>
                <c:pt idx="176">
                  <c:v>3.44</c:v>
                </c:pt>
                <c:pt idx="177">
                  <c:v>3.46</c:v>
                </c:pt>
                <c:pt idx="178">
                  <c:v>3.48</c:v>
                </c:pt>
                <c:pt idx="179">
                  <c:v>3.5</c:v>
                </c:pt>
                <c:pt idx="180">
                  <c:v>3.52</c:v>
                </c:pt>
                <c:pt idx="181">
                  <c:v>3.54</c:v>
                </c:pt>
                <c:pt idx="182">
                  <c:v>3.55</c:v>
                </c:pt>
                <c:pt idx="183">
                  <c:v>3.5700000000000003</c:v>
                </c:pt>
                <c:pt idx="184">
                  <c:v>3.59</c:v>
                </c:pt>
                <c:pt idx="185">
                  <c:v>3.6100000000000003</c:v>
                </c:pt>
                <c:pt idx="186">
                  <c:v>3.63</c:v>
                </c:pt>
                <c:pt idx="187">
                  <c:v>3.6500000000000004</c:v>
                </c:pt>
                <c:pt idx="188">
                  <c:v>3.67</c:v>
                </c:pt>
                <c:pt idx="189">
                  <c:v>3.69</c:v>
                </c:pt>
                <c:pt idx="190">
                  <c:v>3.71</c:v>
                </c:pt>
                <c:pt idx="191">
                  <c:v>3.73</c:v>
                </c:pt>
                <c:pt idx="192">
                  <c:v>3.75</c:v>
                </c:pt>
                <c:pt idx="193">
                  <c:v>3.77</c:v>
                </c:pt>
                <c:pt idx="194">
                  <c:v>3.79</c:v>
                </c:pt>
                <c:pt idx="195">
                  <c:v>3.81</c:v>
                </c:pt>
                <c:pt idx="196">
                  <c:v>3.8299999999999996</c:v>
                </c:pt>
                <c:pt idx="197">
                  <c:v>3.8500000000000005</c:v>
                </c:pt>
                <c:pt idx="198">
                  <c:v>3.87</c:v>
                </c:pt>
                <c:pt idx="199">
                  <c:v>3.89</c:v>
                </c:pt>
                <c:pt idx="200">
                  <c:v>3.9099999999999997</c:v>
                </c:pt>
                <c:pt idx="201">
                  <c:v>3.9299999999999997</c:v>
                </c:pt>
                <c:pt idx="202">
                  <c:v>3.95</c:v>
                </c:pt>
                <c:pt idx="203">
                  <c:v>3.9600000000000004</c:v>
                </c:pt>
                <c:pt idx="204">
                  <c:v>3.98</c:v>
                </c:pt>
                <c:pt idx="205">
                  <c:v>4</c:v>
                </c:pt>
                <c:pt idx="206">
                  <c:v>4.0199999999999996</c:v>
                </c:pt>
                <c:pt idx="207">
                  <c:v>4.04</c:v>
                </c:pt>
                <c:pt idx="208">
                  <c:v>4.0600000000000005</c:v>
                </c:pt>
                <c:pt idx="209">
                  <c:v>4.08</c:v>
                </c:pt>
                <c:pt idx="210">
                  <c:v>4.0999999999999996</c:v>
                </c:pt>
                <c:pt idx="211">
                  <c:v>4.12</c:v>
                </c:pt>
                <c:pt idx="212">
                  <c:v>4.1400000000000006</c:v>
                </c:pt>
                <c:pt idx="213">
                  <c:v>4.16</c:v>
                </c:pt>
                <c:pt idx="214">
                  <c:v>4.18</c:v>
                </c:pt>
                <c:pt idx="215">
                  <c:v>4.1999999999999993</c:v>
                </c:pt>
                <c:pt idx="216">
                  <c:v>4.2200000000000006</c:v>
                </c:pt>
                <c:pt idx="217">
                  <c:v>4.24</c:v>
                </c:pt>
                <c:pt idx="218">
                  <c:v>4.26</c:v>
                </c:pt>
                <c:pt idx="219">
                  <c:v>4.2799999999999994</c:v>
                </c:pt>
                <c:pt idx="220">
                  <c:v>4.3000000000000007</c:v>
                </c:pt>
                <c:pt idx="221">
                  <c:v>4.32</c:v>
                </c:pt>
                <c:pt idx="222">
                  <c:v>4.34</c:v>
                </c:pt>
                <c:pt idx="223">
                  <c:v>4.3599999999999994</c:v>
                </c:pt>
                <c:pt idx="224">
                  <c:v>4.3800000000000008</c:v>
                </c:pt>
                <c:pt idx="225">
                  <c:v>4.3900000000000006</c:v>
                </c:pt>
                <c:pt idx="226">
                  <c:v>4.41</c:v>
                </c:pt>
                <c:pt idx="227">
                  <c:v>4.43</c:v>
                </c:pt>
                <c:pt idx="228">
                  <c:v>4.45</c:v>
                </c:pt>
                <c:pt idx="229">
                  <c:v>4.4700000000000006</c:v>
                </c:pt>
                <c:pt idx="230">
                  <c:v>4.49</c:v>
                </c:pt>
                <c:pt idx="231">
                  <c:v>4.51</c:v>
                </c:pt>
                <c:pt idx="232">
                  <c:v>4.53</c:v>
                </c:pt>
                <c:pt idx="233">
                  <c:v>4.55</c:v>
                </c:pt>
                <c:pt idx="234">
                  <c:v>4.57</c:v>
                </c:pt>
                <c:pt idx="235">
                  <c:v>4.59</c:v>
                </c:pt>
                <c:pt idx="236">
                  <c:v>4.6100000000000003</c:v>
                </c:pt>
                <c:pt idx="237">
                  <c:v>4.63</c:v>
                </c:pt>
                <c:pt idx="238">
                  <c:v>4.6500000000000004</c:v>
                </c:pt>
                <c:pt idx="239">
                  <c:v>4.67</c:v>
                </c:pt>
                <c:pt idx="240">
                  <c:v>4.6900000000000004</c:v>
                </c:pt>
                <c:pt idx="241">
                  <c:v>4.71</c:v>
                </c:pt>
                <c:pt idx="242">
                  <c:v>4.7299999999999995</c:v>
                </c:pt>
                <c:pt idx="243">
                  <c:v>4.75</c:v>
                </c:pt>
                <c:pt idx="244">
                  <c:v>4.7700000000000005</c:v>
                </c:pt>
                <c:pt idx="245">
                  <c:v>4.79</c:v>
                </c:pt>
                <c:pt idx="246">
                  <c:v>4.8</c:v>
                </c:pt>
                <c:pt idx="247">
                  <c:v>4.8199999999999994</c:v>
                </c:pt>
                <c:pt idx="248">
                  <c:v>4.84</c:v>
                </c:pt>
                <c:pt idx="249">
                  <c:v>4.8600000000000003</c:v>
                </c:pt>
                <c:pt idx="250">
                  <c:v>4.88</c:v>
                </c:pt>
                <c:pt idx="251">
                  <c:v>4.8999999999999995</c:v>
                </c:pt>
                <c:pt idx="252">
                  <c:v>4.92</c:v>
                </c:pt>
                <c:pt idx="253">
                  <c:v>4.9400000000000004</c:v>
                </c:pt>
                <c:pt idx="254">
                  <c:v>4.96</c:v>
                </c:pt>
                <c:pt idx="255">
                  <c:v>4.9799999999999995</c:v>
                </c:pt>
                <c:pt idx="256">
                  <c:v>5</c:v>
                </c:pt>
                <c:pt idx="257">
                  <c:v>5.0200000000000005</c:v>
                </c:pt>
                <c:pt idx="258">
                  <c:v>5.04</c:v>
                </c:pt>
                <c:pt idx="259">
                  <c:v>5.0599999999999996</c:v>
                </c:pt>
                <c:pt idx="260">
                  <c:v>5.08</c:v>
                </c:pt>
                <c:pt idx="261">
                  <c:v>5.1000000000000005</c:v>
                </c:pt>
                <c:pt idx="262">
                  <c:v>5.12</c:v>
                </c:pt>
                <c:pt idx="263">
                  <c:v>5.14</c:v>
                </c:pt>
                <c:pt idx="264">
                  <c:v>5.16</c:v>
                </c:pt>
                <c:pt idx="265">
                  <c:v>5.1800000000000006</c:v>
                </c:pt>
                <c:pt idx="266">
                  <c:v>5.2</c:v>
                </c:pt>
                <c:pt idx="267">
                  <c:v>5.21</c:v>
                </c:pt>
                <c:pt idx="268">
                  <c:v>5.2299999999999995</c:v>
                </c:pt>
                <c:pt idx="269">
                  <c:v>5.25</c:v>
                </c:pt>
                <c:pt idx="270">
                  <c:v>5.2700000000000005</c:v>
                </c:pt>
                <c:pt idx="271">
                  <c:v>5.29</c:v>
                </c:pt>
                <c:pt idx="272">
                  <c:v>5.31</c:v>
                </c:pt>
                <c:pt idx="273">
                  <c:v>5.33</c:v>
                </c:pt>
                <c:pt idx="274">
                  <c:v>5.35</c:v>
                </c:pt>
                <c:pt idx="275">
                  <c:v>5.37</c:v>
                </c:pt>
                <c:pt idx="276">
                  <c:v>5.39</c:v>
                </c:pt>
                <c:pt idx="277">
                  <c:v>5.41</c:v>
                </c:pt>
                <c:pt idx="278">
                  <c:v>5.43</c:v>
                </c:pt>
                <c:pt idx="279">
                  <c:v>5.45</c:v>
                </c:pt>
                <c:pt idx="280">
                  <c:v>5.47</c:v>
                </c:pt>
                <c:pt idx="281">
                  <c:v>5.49</c:v>
                </c:pt>
                <c:pt idx="282">
                  <c:v>5.51</c:v>
                </c:pt>
                <c:pt idx="283">
                  <c:v>5.53</c:v>
                </c:pt>
                <c:pt idx="284">
                  <c:v>5.55</c:v>
                </c:pt>
                <c:pt idx="285">
                  <c:v>5.57</c:v>
                </c:pt>
                <c:pt idx="286">
                  <c:v>5.59</c:v>
                </c:pt>
                <c:pt idx="287">
                  <c:v>5.6099999999999994</c:v>
                </c:pt>
                <c:pt idx="288">
                  <c:v>5.63</c:v>
                </c:pt>
                <c:pt idx="289">
                  <c:v>5.6400000000000006</c:v>
                </c:pt>
                <c:pt idx="290">
                  <c:v>5.66</c:v>
                </c:pt>
                <c:pt idx="291">
                  <c:v>5.68</c:v>
                </c:pt>
                <c:pt idx="292">
                  <c:v>5.6999999999999993</c:v>
                </c:pt>
                <c:pt idx="293">
                  <c:v>5.7200000000000006</c:v>
                </c:pt>
                <c:pt idx="294">
                  <c:v>5.74</c:v>
                </c:pt>
                <c:pt idx="295">
                  <c:v>5.76</c:v>
                </c:pt>
                <c:pt idx="296">
                  <c:v>5.7799999999999994</c:v>
                </c:pt>
                <c:pt idx="297">
                  <c:v>5.8000000000000007</c:v>
                </c:pt>
                <c:pt idx="298">
                  <c:v>5.82</c:v>
                </c:pt>
                <c:pt idx="299">
                  <c:v>5.84</c:v>
                </c:pt>
                <c:pt idx="300">
                  <c:v>5.8599999999999994</c:v>
                </c:pt>
                <c:pt idx="301">
                  <c:v>5.88</c:v>
                </c:pt>
                <c:pt idx="302">
                  <c:v>5.9</c:v>
                </c:pt>
                <c:pt idx="303">
                  <c:v>5.92</c:v>
                </c:pt>
                <c:pt idx="304">
                  <c:v>5.9399999999999995</c:v>
                </c:pt>
                <c:pt idx="305">
                  <c:v>5.96</c:v>
                </c:pt>
                <c:pt idx="306">
                  <c:v>5.98</c:v>
                </c:pt>
                <c:pt idx="307">
                  <c:v>6</c:v>
                </c:pt>
                <c:pt idx="308">
                  <c:v>6.02</c:v>
                </c:pt>
                <c:pt idx="309">
                  <c:v>6.04</c:v>
                </c:pt>
                <c:pt idx="310">
                  <c:v>6.05</c:v>
                </c:pt>
                <c:pt idx="311">
                  <c:v>6.07</c:v>
                </c:pt>
                <c:pt idx="312">
                  <c:v>6.09</c:v>
                </c:pt>
                <c:pt idx="313">
                  <c:v>6.11</c:v>
                </c:pt>
                <c:pt idx="314">
                  <c:v>6.13</c:v>
                </c:pt>
                <c:pt idx="315">
                  <c:v>6.15</c:v>
                </c:pt>
                <c:pt idx="316">
                  <c:v>6.17</c:v>
                </c:pt>
                <c:pt idx="317">
                  <c:v>6.19</c:v>
                </c:pt>
                <c:pt idx="318">
                  <c:v>6.21</c:v>
                </c:pt>
                <c:pt idx="319">
                  <c:v>6.2299999999999995</c:v>
                </c:pt>
                <c:pt idx="320">
                  <c:v>6.25</c:v>
                </c:pt>
                <c:pt idx="321">
                  <c:v>6.2700000000000005</c:v>
                </c:pt>
                <c:pt idx="322">
                  <c:v>6.29</c:v>
                </c:pt>
                <c:pt idx="323">
                  <c:v>6.31</c:v>
                </c:pt>
                <c:pt idx="324">
                  <c:v>6.33</c:v>
                </c:pt>
                <c:pt idx="325">
                  <c:v>6.3500000000000005</c:v>
                </c:pt>
                <c:pt idx="326">
                  <c:v>6.37</c:v>
                </c:pt>
                <c:pt idx="327">
                  <c:v>6.39</c:v>
                </c:pt>
                <c:pt idx="328">
                  <c:v>6.4099999999999993</c:v>
                </c:pt>
                <c:pt idx="329">
                  <c:v>6.4300000000000006</c:v>
                </c:pt>
                <c:pt idx="330">
                  <c:v>6.45</c:v>
                </c:pt>
                <c:pt idx="331">
                  <c:v>6.46</c:v>
                </c:pt>
                <c:pt idx="332">
                  <c:v>6.4799999999999995</c:v>
                </c:pt>
                <c:pt idx="333">
                  <c:v>6.5</c:v>
                </c:pt>
                <c:pt idx="334">
                  <c:v>6.5200000000000005</c:v>
                </c:pt>
                <c:pt idx="335">
                  <c:v>6.54</c:v>
                </c:pt>
                <c:pt idx="336">
                  <c:v>6.56</c:v>
                </c:pt>
                <c:pt idx="337">
                  <c:v>6.58</c:v>
                </c:pt>
                <c:pt idx="338">
                  <c:v>6.6000000000000005</c:v>
                </c:pt>
                <c:pt idx="339">
                  <c:v>6.62</c:v>
                </c:pt>
                <c:pt idx="340">
                  <c:v>6.64</c:v>
                </c:pt>
                <c:pt idx="341">
                  <c:v>6.66</c:v>
                </c:pt>
                <c:pt idx="342">
                  <c:v>6.6800000000000006</c:v>
                </c:pt>
                <c:pt idx="343">
                  <c:v>6.7</c:v>
                </c:pt>
                <c:pt idx="344">
                  <c:v>6.72</c:v>
                </c:pt>
                <c:pt idx="345">
                  <c:v>6.74</c:v>
                </c:pt>
                <c:pt idx="346">
                  <c:v>6.76</c:v>
                </c:pt>
                <c:pt idx="347">
                  <c:v>6.78</c:v>
                </c:pt>
                <c:pt idx="348">
                  <c:v>6.8</c:v>
                </c:pt>
                <c:pt idx="349">
                  <c:v>6.82</c:v>
                </c:pt>
                <c:pt idx="350">
                  <c:v>6.84</c:v>
                </c:pt>
                <c:pt idx="351">
                  <c:v>6.86</c:v>
                </c:pt>
                <c:pt idx="352">
                  <c:v>6.88</c:v>
                </c:pt>
                <c:pt idx="353">
                  <c:v>6.89</c:v>
                </c:pt>
                <c:pt idx="354">
                  <c:v>6.91</c:v>
                </c:pt>
                <c:pt idx="355">
                  <c:v>6.93</c:v>
                </c:pt>
                <c:pt idx="356">
                  <c:v>6.95</c:v>
                </c:pt>
                <c:pt idx="357">
                  <c:v>6.97</c:v>
                </c:pt>
                <c:pt idx="358">
                  <c:v>6.99</c:v>
                </c:pt>
                <c:pt idx="359">
                  <c:v>7.01</c:v>
                </c:pt>
                <c:pt idx="360">
                  <c:v>7.0299999999999994</c:v>
                </c:pt>
                <c:pt idx="361">
                  <c:v>7.05</c:v>
                </c:pt>
                <c:pt idx="362">
                  <c:v>7.07</c:v>
                </c:pt>
                <c:pt idx="363">
                  <c:v>7.09</c:v>
                </c:pt>
                <c:pt idx="364">
                  <c:v>7.1099999999999994</c:v>
                </c:pt>
                <c:pt idx="365">
                  <c:v>7.1300000000000008</c:v>
                </c:pt>
                <c:pt idx="366">
                  <c:v>7.15</c:v>
                </c:pt>
                <c:pt idx="367">
                  <c:v>7.17</c:v>
                </c:pt>
                <c:pt idx="368">
                  <c:v>7.1899999999999995</c:v>
                </c:pt>
                <c:pt idx="369">
                  <c:v>7.21</c:v>
                </c:pt>
                <c:pt idx="370">
                  <c:v>7.23</c:v>
                </c:pt>
                <c:pt idx="371">
                  <c:v>7.25</c:v>
                </c:pt>
                <c:pt idx="372">
                  <c:v>7.27</c:v>
                </c:pt>
                <c:pt idx="373">
                  <c:v>7.29</c:v>
                </c:pt>
                <c:pt idx="374">
                  <c:v>7.3000000000000007</c:v>
                </c:pt>
                <c:pt idx="375">
                  <c:v>7.32</c:v>
                </c:pt>
                <c:pt idx="376">
                  <c:v>7.34</c:v>
                </c:pt>
                <c:pt idx="377">
                  <c:v>7.3599999999999994</c:v>
                </c:pt>
                <c:pt idx="378">
                  <c:v>7.38</c:v>
                </c:pt>
                <c:pt idx="379">
                  <c:v>7.4</c:v>
                </c:pt>
                <c:pt idx="380">
                  <c:v>7.42</c:v>
                </c:pt>
                <c:pt idx="381">
                  <c:v>7.4399999999999995</c:v>
                </c:pt>
                <c:pt idx="382">
                  <c:v>7.46</c:v>
                </c:pt>
                <c:pt idx="383">
                  <c:v>7.48</c:v>
                </c:pt>
                <c:pt idx="384">
                  <c:v>7.5</c:v>
                </c:pt>
                <c:pt idx="385">
                  <c:v>7.52</c:v>
                </c:pt>
                <c:pt idx="386">
                  <c:v>7.54</c:v>
                </c:pt>
                <c:pt idx="387">
                  <c:v>7.56</c:v>
                </c:pt>
                <c:pt idx="388">
                  <c:v>7.58</c:v>
                </c:pt>
                <c:pt idx="389">
                  <c:v>7.6</c:v>
                </c:pt>
                <c:pt idx="390">
                  <c:v>7.62</c:v>
                </c:pt>
                <c:pt idx="391">
                  <c:v>7.64</c:v>
                </c:pt>
                <c:pt idx="392">
                  <c:v>7.6599999999999993</c:v>
                </c:pt>
                <c:pt idx="393">
                  <c:v>7.68</c:v>
                </c:pt>
                <c:pt idx="394">
                  <c:v>7.7000000000000011</c:v>
                </c:pt>
                <c:pt idx="395">
                  <c:v>7.7100000000000009</c:v>
                </c:pt>
                <c:pt idx="396">
                  <c:v>7.73</c:v>
                </c:pt>
                <c:pt idx="397">
                  <c:v>7.75</c:v>
                </c:pt>
                <c:pt idx="398">
                  <c:v>7.7700000000000005</c:v>
                </c:pt>
                <c:pt idx="399">
                  <c:v>7.79</c:v>
                </c:pt>
                <c:pt idx="400">
                  <c:v>7.81</c:v>
                </c:pt>
                <c:pt idx="401">
                  <c:v>7.8299999999999992</c:v>
                </c:pt>
                <c:pt idx="402">
                  <c:v>7.85</c:v>
                </c:pt>
                <c:pt idx="403">
                  <c:v>7.8699999999999992</c:v>
                </c:pt>
                <c:pt idx="404">
                  <c:v>7.8900000000000006</c:v>
                </c:pt>
                <c:pt idx="405">
                  <c:v>7.91</c:v>
                </c:pt>
                <c:pt idx="406">
                  <c:v>7.9300000000000006</c:v>
                </c:pt>
                <c:pt idx="407">
                  <c:v>7.95</c:v>
                </c:pt>
                <c:pt idx="408">
                  <c:v>7.97</c:v>
                </c:pt>
                <c:pt idx="409">
                  <c:v>7.9899999999999993</c:v>
                </c:pt>
                <c:pt idx="410">
                  <c:v>8.01</c:v>
                </c:pt>
                <c:pt idx="411">
                  <c:v>8.0299999999999994</c:v>
                </c:pt>
                <c:pt idx="412">
                  <c:v>8.0499999999999989</c:v>
                </c:pt>
                <c:pt idx="413">
                  <c:v>8.07</c:v>
                </c:pt>
                <c:pt idx="414">
                  <c:v>8.09</c:v>
                </c:pt>
                <c:pt idx="415">
                  <c:v>8.11</c:v>
                </c:pt>
                <c:pt idx="416">
                  <c:v>8.1300000000000008</c:v>
                </c:pt>
                <c:pt idx="417">
                  <c:v>8.14</c:v>
                </c:pt>
                <c:pt idx="418">
                  <c:v>8.16</c:v>
                </c:pt>
                <c:pt idx="419">
                  <c:v>8.18</c:v>
                </c:pt>
                <c:pt idx="420">
                  <c:v>8.1999999999999993</c:v>
                </c:pt>
                <c:pt idx="421">
                  <c:v>8.2199999999999989</c:v>
                </c:pt>
                <c:pt idx="422">
                  <c:v>8.24</c:v>
                </c:pt>
                <c:pt idx="423">
                  <c:v>8.26</c:v>
                </c:pt>
                <c:pt idx="424">
                  <c:v>8.2800000000000011</c:v>
                </c:pt>
                <c:pt idx="425">
                  <c:v>8.3000000000000007</c:v>
                </c:pt>
                <c:pt idx="426">
                  <c:v>8.32</c:v>
                </c:pt>
                <c:pt idx="427">
                  <c:v>8.34</c:v>
                </c:pt>
                <c:pt idx="428">
                  <c:v>8.36</c:v>
                </c:pt>
                <c:pt idx="429">
                  <c:v>8.379999999999999</c:v>
                </c:pt>
                <c:pt idx="430">
                  <c:v>8.3999999999999986</c:v>
                </c:pt>
                <c:pt idx="431">
                  <c:v>8.42</c:v>
                </c:pt>
                <c:pt idx="432">
                  <c:v>8.4400000000000013</c:v>
                </c:pt>
                <c:pt idx="433">
                  <c:v>8.4600000000000009</c:v>
                </c:pt>
                <c:pt idx="434">
                  <c:v>8.48</c:v>
                </c:pt>
                <c:pt idx="435">
                  <c:v>8.5</c:v>
                </c:pt>
                <c:pt idx="436">
                  <c:v>8.52</c:v>
                </c:pt>
                <c:pt idx="437">
                  <c:v>8.5399999999999991</c:v>
                </c:pt>
                <c:pt idx="438">
                  <c:v>8.5499999999999989</c:v>
                </c:pt>
                <c:pt idx="439">
                  <c:v>8.5699999999999985</c:v>
                </c:pt>
                <c:pt idx="440">
                  <c:v>8.5900000000000016</c:v>
                </c:pt>
                <c:pt idx="441">
                  <c:v>8.6100000000000012</c:v>
                </c:pt>
                <c:pt idx="442">
                  <c:v>8.6300000000000008</c:v>
                </c:pt>
                <c:pt idx="443">
                  <c:v>8.65</c:v>
                </c:pt>
                <c:pt idx="444">
                  <c:v>8.67</c:v>
                </c:pt>
                <c:pt idx="445">
                  <c:v>8.69</c:v>
                </c:pt>
                <c:pt idx="446">
                  <c:v>8.7099999999999991</c:v>
                </c:pt>
                <c:pt idx="447">
                  <c:v>8.7299999999999986</c:v>
                </c:pt>
                <c:pt idx="448">
                  <c:v>8.75</c:v>
                </c:pt>
                <c:pt idx="449">
                  <c:v>8.7700000000000014</c:v>
                </c:pt>
                <c:pt idx="450">
                  <c:v>8.7900000000000009</c:v>
                </c:pt>
                <c:pt idx="451">
                  <c:v>8.81</c:v>
                </c:pt>
                <c:pt idx="452">
                  <c:v>8.83</c:v>
                </c:pt>
                <c:pt idx="453">
                  <c:v>8.85</c:v>
                </c:pt>
                <c:pt idx="454">
                  <c:v>8.8699999999999992</c:v>
                </c:pt>
                <c:pt idx="455">
                  <c:v>8.8899999999999988</c:v>
                </c:pt>
                <c:pt idx="456">
                  <c:v>8.91</c:v>
                </c:pt>
                <c:pt idx="457">
                  <c:v>8.93</c:v>
                </c:pt>
                <c:pt idx="458">
                  <c:v>8.9500000000000011</c:v>
                </c:pt>
                <c:pt idx="459">
                  <c:v>8.9600000000000009</c:v>
                </c:pt>
                <c:pt idx="460">
                  <c:v>8.98</c:v>
                </c:pt>
                <c:pt idx="461">
                  <c:v>9</c:v>
                </c:pt>
                <c:pt idx="462">
                  <c:v>9.02</c:v>
                </c:pt>
                <c:pt idx="463">
                  <c:v>9.0399999999999991</c:v>
                </c:pt>
                <c:pt idx="464">
                  <c:v>9.06</c:v>
                </c:pt>
                <c:pt idx="465">
                  <c:v>9.08</c:v>
                </c:pt>
                <c:pt idx="466">
                  <c:v>9.1</c:v>
                </c:pt>
                <c:pt idx="467">
                  <c:v>9.120000000000001</c:v>
                </c:pt>
                <c:pt idx="468">
                  <c:v>9.14</c:v>
                </c:pt>
                <c:pt idx="469">
                  <c:v>9.16</c:v>
                </c:pt>
                <c:pt idx="470">
                  <c:v>9.18</c:v>
                </c:pt>
                <c:pt idx="471">
                  <c:v>9.1999999999999993</c:v>
                </c:pt>
                <c:pt idx="472">
                  <c:v>9.2200000000000006</c:v>
                </c:pt>
                <c:pt idx="473">
                  <c:v>9.24</c:v>
                </c:pt>
                <c:pt idx="474">
                  <c:v>9.26</c:v>
                </c:pt>
                <c:pt idx="475">
                  <c:v>9.2799999999999994</c:v>
                </c:pt>
                <c:pt idx="476">
                  <c:v>9.3000000000000007</c:v>
                </c:pt>
                <c:pt idx="477">
                  <c:v>9.32</c:v>
                </c:pt>
                <c:pt idx="478">
                  <c:v>9.34</c:v>
                </c:pt>
                <c:pt idx="479">
                  <c:v>9.36</c:v>
                </c:pt>
                <c:pt idx="480">
                  <c:v>9.3800000000000008</c:v>
                </c:pt>
                <c:pt idx="481">
                  <c:v>9.39</c:v>
                </c:pt>
                <c:pt idx="482">
                  <c:v>9.41</c:v>
                </c:pt>
                <c:pt idx="483">
                  <c:v>9.43</c:v>
                </c:pt>
                <c:pt idx="484">
                  <c:v>9.4499999999999993</c:v>
                </c:pt>
                <c:pt idx="485">
                  <c:v>9.4700000000000006</c:v>
                </c:pt>
                <c:pt idx="486">
                  <c:v>9.49</c:v>
                </c:pt>
                <c:pt idx="487">
                  <c:v>9.51</c:v>
                </c:pt>
                <c:pt idx="488">
                  <c:v>9.5299999999999994</c:v>
                </c:pt>
                <c:pt idx="489">
                  <c:v>9.5500000000000007</c:v>
                </c:pt>
                <c:pt idx="490">
                  <c:v>9.57</c:v>
                </c:pt>
                <c:pt idx="491">
                  <c:v>9.59</c:v>
                </c:pt>
                <c:pt idx="492">
                  <c:v>9.61</c:v>
                </c:pt>
                <c:pt idx="493">
                  <c:v>9.629999999999999</c:v>
                </c:pt>
                <c:pt idx="494">
                  <c:v>9.65</c:v>
                </c:pt>
                <c:pt idx="495">
                  <c:v>9.67</c:v>
                </c:pt>
                <c:pt idx="496">
                  <c:v>9.6900000000000013</c:v>
                </c:pt>
                <c:pt idx="497">
                  <c:v>9.7100000000000009</c:v>
                </c:pt>
                <c:pt idx="498">
                  <c:v>9.73</c:v>
                </c:pt>
                <c:pt idx="499">
                  <c:v>9.75</c:v>
                </c:pt>
                <c:pt idx="500">
                  <c:v>9.77</c:v>
                </c:pt>
                <c:pt idx="501">
                  <c:v>9.7899999999999991</c:v>
                </c:pt>
                <c:pt idx="502">
                  <c:v>9.7999999999999989</c:v>
                </c:pt>
                <c:pt idx="503">
                  <c:v>9.82</c:v>
                </c:pt>
                <c:pt idx="504">
                  <c:v>9.84</c:v>
                </c:pt>
                <c:pt idx="505">
                  <c:v>9.8600000000000012</c:v>
                </c:pt>
                <c:pt idx="506">
                  <c:v>9.8800000000000008</c:v>
                </c:pt>
                <c:pt idx="507">
                  <c:v>9.9</c:v>
                </c:pt>
                <c:pt idx="508">
                  <c:v>9.92</c:v>
                </c:pt>
                <c:pt idx="509">
                  <c:v>9.94</c:v>
                </c:pt>
                <c:pt idx="510">
                  <c:v>9.9599999999999991</c:v>
                </c:pt>
                <c:pt idx="511">
                  <c:v>10</c:v>
                </c:pt>
              </c:numCache>
            </c:numRef>
          </c:cat>
          <c:val>
            <c:numRef>
              <c:f>'exported text 2'!$F$4:$F$515</c:f>
              <c:numCache>
                <c:formatCode>0.00E+00</c:formatCode>
                <c:ptCount val="512"/>
                <c:pt idx="0">
                  <c:v>392.27578</c:v>
                </c:pt>
                <c:pt idx="1">
                  <c:v>392.44112000000001</c:v>
                </c:pt>
                <c:pt idx="2">
                  <c:v>392.01125000000002</c:v>
                </c:pt>
                <c:pt idx="3">
                  <c:v>391.94511</c:v>
                </c:pt>
                <c:pt idx="4">
                  <c:v>392.16005000000001</c:v>
                </c:pt>
                <c:pt idx="5">
                  <c:v>394.16061000000002</c:v>
                </c:pt>
                <c:pt idx="6">
                  <c:v>394.73929000000004</c:v>
                </c:pt>
                <c:pt idx="7">
                  <c:v>392.11045000000001</c:v>
                </c:pt>
                <c:pt idx="8">
                  <c:v>392.77179000000001</c:v>
                </c:pt>
                <c:pt idx="9">
                  <c:v>392.16005000000001</c:v>
                </c:pt>
                <c:pt idx="10">
                  <c:v>388.19198999999998</c:v>
                </c:pt>
                <c:pt idx="11">
                  <c:v>381.36362000000003</c:v>
                </c:pt>
                <c:pt idx="12">
                  <c:v>385.41435000000001</c:v>
                </c:pt>
                <c:pt idx="13">
                  <c:v>387.43144000000001</c:v>
                </c:pt>
                <c:pt idx="14">
                  <c:v>387.26611000000003</c:v>
                </c:pt>
                <c:pt idx="15">
                  <c:v>394.70622000000003</c:v>
                </c:pt>
                <c:pt idx="16">
                  <c:v>402.72501</c:v>
                </c:pt>
                <c:pt idx="17">
                  <c:v>404.70903999999996</c:v>
                </c:pt>
                <c:pt idx="18">
                  <c:v>405.65145000000001</c:v>
                </c:pt>
                <c:pt idx="19">
                  <c:v>405.07277999999997</c:v>
                </c:pt>
                <c:pt idx="20">
                  <c:v>407.13947000000002</c:v>
                </c:pt>
                <c:pt idx="21">
                  <c:v>406.23012999999997</c:v>
                </c:pt>
                <c:pt idx="22">
                  <c:v>397.36813000000001</c:v>
                </c:pt>
                <c:pt idx="23">
                  <c:v>392.90406000000002</c:v>
                </c:pt>
                <c:pt idx="24">
                  <c:v>395.73957000000001</c:v>
                </c:pt>
                <c:pt idx="25">
                  <c:v>398.57508000000001</c:v>
                </c:pt>
                <c:pt idx="26">
                  <c:v>403.38634999999999</c:v>
                </c:pt>
                <c:pt idx="27">
                  <c:v>410.76033000000001</c:v>
                </c:pt>
                <c:pt idx="28">
                  <c:v>405.03971000000001</c:v>
                </c:pt>
                <c:pt idx="29">
                  <c:v>402.93993999999998</c:v>
                </c:pt>
                <c:pt idx="30">
                  <c:v>403.41942</c:v>
                </c:pt>
                <c:pt idx="31">
                  <c:v>402.37779999999998</c:v>
                </c:pt>
                <c:pt idx="32">
                  <c:v>400.69137999999998</c:v>
                </c:pt>
                <c:pt idx="33">
                  <c:v>395.89663999999999</c:v>
                </c:pt>
                <c:pt idx="34">
                  <c:v>394.60701999999998</c:v>
                </c:pt>
                <c:pt idx="35">
                  <c:v>391.34989999999999</c:v>
                </c:pt>
                <c:pt idx="36">
                  <c:v>387.21650999999997</c:v>
                </c:pt>
                <c:pt idx="37">
                  <c:v>382.70283999999998</c:v>
                </c:pt>
                <c:pt idx="38">
                  <c:v>382.60364000000004</c:v>
                </c:pt>
                <c:pt idx="39">
                  <c:v>390.10987999999998</c:v>
                </c:pt>
                <c:pt idx="40">
                  <c:v>394.50781999999998</c:v>
                </c:pt>
                <c:pt idx="41">
                  <c:v>397.66573</c:v>
                </c:pt>
                <c:pt idx="42">
                  <c:v>400.17883999999998</c:v>
                </c:pt>
                <c:pt idx="43">
                  <c:v>403.41942</c:v>
                </c:pt>
                <c:pt idx="44">
                  <c:v>407.94961999999998</c:v>
                </c:pt>
                <c:pt idx="45">
                  <c:v>409.52030999999999</c:v>
                </c:pt>
                <c:pt idx="46">
                  <c:v>408.31335999999999</c:v>
                </c:pt>
                <c:pt idx="47">
                  <c:v>405.13891000000001</c:v>
                </c:pt>
                <c:pt idx="48">
                  <c:v>405.41998000000001</c:v>
                </c:pt>
                <c:pt idx="49">
                  <c:v>406.94106999999997</c:v>
                </c:pt>
                <c:pt idx="50">
                  <c:v>407.51974999999999</c:v>
                </c:pt>
                <c:pt idx="51">
                  <c:v>411.09100000000001</c:v>
                </c:pt>
                <c:pt idx="52">
                  <c:v>415.65427</c:v>
                </c:pt>
                <c:pt idx="53">
                  <c:v>421.83783</c:v>
                </c:pt>
                <c:pt idx="54">
                  <c:v>423.70612</c:v>
                </c:pt>
                <c:pt idx="55">
                  <c:v>421.62288999999998</c:v>
                </c:pt>
                <c:pt idx="56">
                  <c:v>423.80532999999997</c:v>
                </c:pt>
                <c:pt idx="57">
                  <c:v>427.87259</c:v>
                </c:pt>
                <c:pt idx="58">
                  <c:v>428.18671999999998</c:v>
                </c:pt>
                <c:pt idx="59">
                  <c:v>421.47408999999999</c:v>
                </c:pt>
                <c:pt idx="60">
                  <c:v>408.01575000000003</c:v>
                </c:pt>
                <c:pt idx="61">
                  <c:v>397.31852999999995</c:v>
                </c:pt>
                <c:pt idx="62">
                  <c:v>391.99471</c:v>
                </c:pt>
                <c:pt idx="63">
                  <c:v>388.10932000000003</c:v>
                </c:pt>
                <c:pt idx="64">
                  <c:v>383.08311000000003</c:v>
                </c:pt>
                <c:pt idx="65">
                  <c:v>383.44685000000004</c:v>
                </c:pt>
                <c:pt idx="66">
                  <c:v>380.65267</c:v>
                </c:pt>
                <c:pt idx="67">
                  <c:v>379.42918999999995</c:v>
                </c:pt>
                <c:pt idx="68">
                  <c:v>379.42918999999995</c:v>
                </c:pt>
                <c:pt idx="69">
                  <c:v>377.01528999999999</c:v>
                </c:pt>
                <c:pt idx="70">
                  <c:v>378.45371</c:v>
                </c:pt>
                <c:pt idx="71">
                  <c:v>377.56088999999997</c:v>
                </c:pt>
                <c:pt idx="72">
                  <c:v>375.92406999999997</c:v>
                </c:pt>
                <c:pt idx="73">
                  <c:v>374.13844</c:v>
                </c:pt>
                <c:pt idx="74">
                  <c:v>375.94060000000002</c:v>
                </c:pt>
                <c:pt idx="75">
                  <c:v>373.89043999999996</c:v>
                </c:pt>
                <c:pt idx="76">
                  <c:v>374.32031000000001</c:v>
                </c:pt>
                <c:pt idx="77">
                  <c:v>371.14586000000003</c:v>
                </c:pt>
                <c:pt idx="78">
                  <c:v>363.34201000000002</c:v>
                </c:pt>
                <c:pt idx="79">
                  <c:v>355.76963000000001</c:v>
                </c:pt>
                <c:pt idx="80">
                  <c:v>351.02449000000001</c:v>
                </c:pt>
                <c:pt idx="81">
                  <c:v>350.80955999999998</c:v>
                </c:pt>
                <c:pt idx="82">
                  <c:v>352.44638000000003</c:v>
                </c:pt>
                <c:pt idx="83">
                  <c:v>356.57977999999997</c:v>
                </c:pt>
                <c:pt idx="84">
                  <c:v>360.26677000000001</c:v>
                </c:pt>
                <c:pt idx="85">
                  <c:v>362.11852999999996</c:v>
                </c:pt>
                <c:pt idx="86">
                  <c:v>360.71316999999999</c:v>
                </c:pt>
                <c:pt idx="87">
                  <c:v>360.96118000000001</c:v>
                </c:pt>
                <c:pt idx="88">
                  <c:v>362.31693000000001</c:v>
                </c:pt>
                <c:pt idx="89">
                  <c:v>366.9298</c:v>
                </c:pt>
                <c:pt idx="90">
                  <c:v>369.21143000000001</c:v>
                </c:pt>
                <c:pt idx="91">
                  <c:v>370.20344999999998</c:v>
                </c:pt>
                <c:pt idx="92">
                  <c:v>375.77526999999998</c:v>
                </c:pt>
                <c:pt idx="93">
                  <c:v>375.69260000000003</c:v>
                </c:pt>
                <c:pt idx="94">
                  <c:v>374.15498000000002</c:v>
                </c:pt>
                <c:pt idx="95">
                  <c:v>374.48565000000002</c:v>
                </c:pt>
                <c:pt idx="96">
                  <c:v>373.64244000000002</c:v>
                </c:pt>
                <c:pt idx="97">
                  <c:v>371.0136</c:v>
                </c:pt>
                <c:pt idx="98">
                  <c:v>374.20458000000002</c:v>
                </c:pt>
                <c:pt idx="99">
                  <c:v>377.37902000000003</c:v>
                </c:pt>
                <c:pt idx="100">
                  <c:v>374.51872000000003</c:v>
                </c:pt>
                <c:pt idx="101">
                  <c:v>368.94690000000003</c:v>
                </c:pt>
                <c:pt idx="102">
                  <c:v>379.69373000000002</c:v>
                </c:pt>
                <c:pt idx="103">
                  <c:v>385.16633999999999</c:v>
                </c:pt>
                <c:pt idx="104">
                  <c:v>388.83680000000004</c:v>
                </c:pt>
                <c:pt idx="105">
                  <c:v>395.74784</c:v>
                </c:pt>
                <c:pt idx="106">
                  <c:v>402.77461</c:v>
                </c:pt>
                <c:pt idx="107">
                  <c:v>405.60185000000001</c:v>
                </c:pt>
                <c:pt idx="108">
                  <c:v>405.60185000000001</c:v>
                </c:pt>
                <c:pt idx="109">
                  <c:v>402.55966999999998</c:v>
                </c:pt>
                <c:pt idx="110">
                  <c:v>397.25238999999999</c:v>
                </c:pt>
                <c:pt idx="111">
                  <c:v>378.30491000000001</c:v>
                </c:pt>
                <c:pt idx="112">
                  <c:v>375.13046000000003</c:v>
                </c:pt>
                <c:pt idx="113">
                  <c:v>371.90640999999999</c:v>
                </c:pt>
                <c:pt idx="114">
                  <c:v>372.27015</c:v>
                </c:pt>
                <c:pt idx="115">
                  <c:v>375.60993000000002</c:v>
                </c:pt>
                <c:pt idx="116">
                  <c:v>377.99077</c:v>
                </c:pt>
                <c:pt idx="117">
                  <c:v>377.57742999999999</c:v>
                </c:pt>
                <c:pt idx="118">
                  <c:v>377.26328999999998</c:v>
                </c:pt>
                <c:pt idx="119">
                  <c:v>376.07286999999997</c:v>
                </c:pt>
                <c:pt idx="120">
                  <c:v>376.07286999999997</c:v>
                </c:pt>
                <c:pt idx="121">
                  <c:v>377.74275999999998</c:v>
                </c:pt>
                <c:pt idx="122">
                  <c:v>379.82599999999996</c:v>
                </c:pt>
                <c:pt idx="123">
                  <c:v>380.93375000000003</c:v>
                </c:pt>
                <c:pt idx="124">
                  <c:v>380.18973</c:v>
                </c:pt>
                <c:pt idx="125">
                  <c:v>376.23820999999998</c:v>
                </c:pt>
                <c:pt idx="126">
                  <c:v>374.36990999999995</c:v>
                </c:pt>
                <c:pt idx="127">
                  <c:v>378.71825000000001</c:v>
                </c:pt>
                <c:pt idx="128">
                  <c:v>382.70283999999998</c:v>
                </c:pt>
                <c:pt idx="129">
                  <c:v>384.33965999999998</c:v>
                </c:pt>
                <c:pt idx="130">
                  <c:v>383.31457999999998</c:v>
                </c:pt>
                <c:pt idx="131">
                  <c:v>384.12473</c:v>
                </c:pt>
                <c:pt idx="132">
                  <c:v>383.03350999999998</c:v>
                </c:pt>
                <c:pt idx="133">
                  <c:v>388.11759000000001</c:v>
                </c:pt>
                <c:pt idx="134">
                  <c:v>393.20166</c:v>
                </c:pt>
                <c:pt idx="135">
                  <c:v>393.20166</c:v>
                </c:pt>
                <c:pt idx="136">
                  <c:v>385.84421999999995</c:v>
                </c:pt>
                <c:pt idx="137">
                  <c:v>379.54491999999999</c:v>
                </c:pt>
                <c:pt idx="138">
                  <c:v>377.18062000000003</c:v>
                </c:pt>
                <c:pt idx="139">
                  <c:v>377.51129000000003</c:v>
                </c:pt>
                <c:pt idx="140">
                  <c:v>380.99988000000002</c:v>
                </c:pt>
                <c:pt idx="141">
                  <c:v>386.96850000000001</c:v>
                </c:pt>
                <c:pt idx="142">
                  <c:v>389.15093999999999</c:v>
                </c:pt>
                <c:pt idx="143">
                  <c:v>392.40805</c:v>
                </c:pt>
                <c:pt idx="144">
                  <c:v>401.65032000000002</c:v>
                </c:pt>
                <c:pt idx="145">
                  <c:v>404.39490000000001</c:v>
                </c:pt>
                <c:pt idx="146">
                  <c:v>409.86751000000004</c:v>
                </c:pt>
                <c:pt idx="147">
                  <c:v>412.00034999999997</c:v>
                </c:pt>
                <c:pt idx="148">
                  <c:v>413.65370999999999</c:v>
                </c:pt>
                <c:pt idx="149">
                  <c:v>414.94332000000003</c:v>
                </c:pt>
                <c:pt idx="150">
                  <c:v>410.82646</c:v>
                </c:pt>
                <c:pt idx="151">
                  <c:v>405.50265000000002</c:v>
                </c:pt>
                <c:pt idx="152">
                  <c:v>407.13947000000002</c:v>
                </c:pt>
                <c:pt idx="153">
                  <c:v>403.88236000000001</c:v>
                </c:pt>
                <c:pt idx="154">
                  <c:v>405.56878</c:v>
                </c:pt>
                <c:pt idx="155">
                  <c:v>404.92397</c:v>
                </c:pt>
                <c:pt idx="156">
                  <c:v>405.17198000000002</c:v>
                </c:pt>
                <c:pt idx="157">
                  <c:v>403.88236000000001</c:v>
                </c:pt>
                <c:pt idx="158">
                  <c:v>400.14577000000003</c:v>
                </c:pt>
                <c:pt idx="159">
                  <c:v>403.00608</c:v>
                </c:pt>
                <c:pt idx="160">
                  <c:v>407.27173999999997</c:v>
                </c:pt>
                <c:pt idx="161">
                  <c:v>412.64515999999998</c:v>
                </c:pt>
                <c:pt idx="162">
                  <c:v>416.33215000000001</c:v>
                </c:pt>
                <c:pt idx="163">
                  <c:v>420.13486999999998</c:v>
                </c:pt>
                <c:pt idx="164">
                  <c:v>426.00428999999997</c:v>
                </c:pt>
                <c:pt idx="165">
                  <c:v>428.36858999999998</c:v>
                </c:pt>
                <c:pt idx="166">
                  <c:v>424.30133000000001</c:v>
                </c:pt>
                <c:pt idx="167">
                  <c:v>423.06130999999999</c:v>
                </c:pt>
                <c:pt idx="168">
                  <c:v>424.79733999999996</c:v>
                </c:pt>
                <c:pt idx="169">
                  <c:v>425.88855999999998</c:v>
                </c:pt>
                <c:pt idx="170">
                  <c:v>425.35948000000002</c:v>
                </c:pt>
                <c:pt idx="171">
                  <c:v>427.77338000000003</c:v>
                </c:pt>
                <c:pt idx="172">
                  <c:v>428.68272999999999</c:v>
                </c:pt>
                <c:pt idx="173">
                  <c:v>432.07211999999998</c:v>
                </c:pt>
                <c:pt idx="174">
                  <c:v>437.54473000000002</c:v>
                </c:pt>
                <c:pt idx="175">
                  <c:v>440.42158000000001</c:v>
                </c:pt>
                <c:pt idx="176">
                  <c:v>441.03332</c:v>
                </c:pt>
                <c:pt idx="177">
                  <c:v>441.95919999999995</c:v>
                </c:pt>
                <c:pt idx="178">
                  <c:v>440.83492000000001</c:v>
                </c:pt>
                <c:pt idx="179">
                  <c:v>440.60345000000001</c:v>
                </c:pt>
                <c:pt idx="180">
                  <c:v>441.89305999999999</c:v>
                </c:pt>
                <c:pt idx="181">
                  <c:v>442.75281000000001</c:v>
                </c:pt>
                <c:pt idx="182">
                  <c:v>443.95976000000002</c:v>
                </c:pt>
                <c:pt idx="183">
                  <c:v>445.01790999999997</c:v>
                </c:pt>
                <c:pt idx="184">
                  <c:v>447.26648</c:v>
                </c:pt>
                <c:pt idx="185">
                  <c:v>444.17469999999997</c:v>
                </c:pt>
                <c:pt idx="186">
                  <c:v>442.45521000000002</c:v>
                </c:pt>
                <c:pt idx="187">
                  <c:v>445.86111999999997</c:v>
                </c:pt>
                <c:pt idx="188">
                  <c:v>444.00936000000002</c:v>
                </c:pt>
                <c:pt idx="189">
                  <c:v>442.91815000000003</c:v>
                </c:pt>
                <c:pt idx="190">
                  <c:v>439.67756000000003</c:v>
                </c:pt>
                <c:pt idx="191">
                  <c:v>436.56924999999995</c:v>
                </c:pt>
                <c:pt idx="192">
                  <c:v>433.54361</c:v>
                </c:pt>
                <c:pt idx="193">
                  <c:v>429.31101000000001</c:v>
                </c:pt>
                <c:pt idx="194">
                  <c:v>422.36690000000004</c:v>
                </c:pt>
                <c:pt idx="195">
                  <c:v>412.13261999999997</c:v>
                </c:pt>
                <c:pt idx="196">
                  <c:v>405.38691</c:v>
                </c:pt>
                <c:pt idx="197">
                  <c:v>404.87437</c:v>
                </c:pt>
                <c:pt idx="198">
                  <c:v>405.10584</c:v>
                </c:pt>
                <c:pt idx="199">
                  <c:v>406.13092999999998</c:v>
                </c:pt>
                <c:pt idx="200">
                  <c:v>405.99866000000003</c:v>
                </c:pt>
                <c:pt idx="201">
                  <c:v>406.77573000000001</c:v>
                </c:pt>
                <c:pt idx="202">
                  <c:v>406.36240000000004</c:v>
                </c:pt>
                <c:pt idx="203">
                  <c:v>407.48667999999998</c:v>
                </c:pt>
                <c:pt idx="204">
                  <c:v>406.75919999999996</c:v>
                </c:pt>
                <c:pt idx="205">
                  <c:v>407.22214000000002</c:v>
                </c:pt>
                <c:pt idx="206">
                  <c:v>406.51120000000003</c:v>
                </c:pt>
                <c:pt idx="207">
                  <c:v>405.28771</c:v>
                </c:pt>
                <c:pt idx="208">
                  <c:v>403.75009</c:v>
                </c:pt>
                <c:pt idx="209">
                  <c:v>402.54313999999999</c:v>
                </c:pt>
                <c:pt idx="210">
                  <c:v>402.44394</c:v>
                </c:pt>
                <c:pt idx="211">
                  <c:v>400.50950999999998</c:v>
                </c:pt>
                <c:pt idx="212">
                  <c:v>398.67428000000001</c:v>
                </c:pt>
                <c:pt idx="213">
                  <c:v>396.80597999999998</c:v>
                </c:pt>
                <c:pt idx="214">
                  <c:v>394.34248000000002</c:v>
                </c:pt>
                <c:pt idx="215">
                  <c:v>392.29232000000002</c:v>
                </c:pt>
                <c:pt idx="216">
                  <c:v>391.23416999999995</c:v>
                </c:pt>
                <c:pt idx="217">
                  <c:v>393.78033999999997</c:v>
                </c:pt>
                <c:pt idx="218">
                  <c:v>397.59960000000001</c:v>
                </c:pt>
                <c:pt idx="219">
                  <c:v>397.50038999999998</c:v>
                </c:pt>
                <c:pt idx="220">
                  <c:v>396.40917999999999</c:v>
                </c:pt>
                <c:pt idx="221">
                  <c:v>391.64751000000001</c:v>
                </c:pt>
                <c:pt idx="222">
                  <c:v>393.16860000000003</c:v>
                </c:pt>
                <c:pt idx="223">
                  <c:v>392.44112000000001</c:v>
                </c:pt>
                <c:pt idx="224">
                  <c:v>392.14350999999999</c:v>
                </c:pt>
                <c:pt idx="225">
                  <c:v>388.30772000000002</c:v>
                </c:pt>
                <c:pt idx="226">
                  <c:v>386.73703</c:v>
                </c:pt>
                <c:pt idx="227">
                  <c:v>383.76098999999999</c:v>
                </c:pt>
                <c:pt idx="228">
                  <c:v>379.71026000000001</c:v>
                </c:pt>
                <c:pt idx="229">
                  <c:v>375.65953000000002</c:v>
                </c:pt>
                <c:pt idx="230">
                  <c:v>376.89954999999998</c:v>
                </c:pt>
                <c:pt idx="231">
                  <c:v>384.05858999999998</c:v>
                </c:pt>
                <c:pt idx="232">
                  <c:v>388.12585000000001</c:v>
                </c:pt>
                <c:pt idx="233">
                  <c:v>386.15836000000002</c:v>
                </c:pt>
                <c:pt idx="234">
                  <c:v>385.71195</c:v>
                </c:pt>
                <c:pt idx="235">
                  <c:v>387.67945000000003</c:v>
                </c:pt>
                <c:pt idx="236">
                  <c:v>389.08479999999997</c:v>
                </c:pt>
                <c:pt idx="237">
                  <c:v>389.64694000000003</c:v>
                </c:pt>
                <c:pt idx="238">
                  <c:v>391.11842999999999</c:v>
                </c:pt>
                <c:pt idx="239">
                  <c:v>395.43370000000004</c:v>
                </c:pt>
                <c:pt idx="240">
                  <c:v>400.54257000000001</c:v>
                </c:pt>
                <c:pt idx="241">
                  <c:v>398.64121</c:v>
                </c:pt>
                <c:pt idx="242">
                  <c:v>398.82308</c:v>
                </c:pt>
                <c:pt idx="243">
                  <c:v>395.76437000000004</c:v>
                </c:pt>
                <c:pt idx="244">
                  <c:v>392.14350999999999</c:v>
                </c:pt>
                <c:pt idx="245">
                  <c:v>392.65606000000002</c:v>
                </c:pt>
                <c:pt idx="246">
                  <c:v>387.21650999999997</c:v>
                </c:pt>
                <c:pt idx="247">
                  <c:v>388.93599999999998</c:v>
                </c:pt>
                <c:pt idx="248">
                  <c:v>387.21650999999997</c:v>
                </c:pt>
                <c:pt idx="249">
                  <c:v>383.47991999999999</c:v>
                </c:pt>
                <c:pt idx="250">
                  <c:v>379.09851999999995</c:v>
                </c:pt>
                <c:pt idx="251">
                  <c:v>377.36249000000004</c:v>
                </c:pt>
                <c:pt idx="252">
                  <c:v>376.08940999999999</c:v>
                </c:pt>
                <c:pt idx="253">
                  <c:v>373.82429999999999</c:v>
                </c:pt>
                <c:pt idx="254">
                  <c:v>373.31175999999999</c:v>
                </c:pt>
                <c:pt idx="255">
                  <c:v>367.029</c:v>
                </c:pt>
                <c:pt idx="256">
                  <c:v>366.68180000000001</c:v>
                </c:pt>
                <c:pt idx="257">
                  <c:v>364.96229999999997</c:v>
                </c:pt>
                <c:pt idx="258">
                  <c:v>364.18522999999999</c:v>
                </c:pt>
                <c:pt idx="259">
                  <c:v>361.35798</c:v>
                </c:pt>
                <c:pt idx="260">
                  <c:v>359.40701999999999</c:v>
                </c:pt>
                <c:pt idx="261">
                  <c:v>365.77244999999999</c:v>
                </c:pt>
                <c:pt idx="262">
                  <c:v>374.76671999999996</c:v>
                </c:pt>
                <c:pt idx="263">
                  <c:v>379.71026000000001</c:v>
                </c:pt>
                <c:pt idx="264">
                  <c:v>382.02496000000002</c:v>
                </c:pt>
                <c:pt idx="265">
                  <c:v>379.59451999999999</c:v>
                </c:pt>
                <c:pt idx="266">
                  <c:v>378.23876999999999</c:v>
                </c:pt>
                <c:pt idx="267">
                  <c:v>376.20514000000003</c:v>
                </c:pt>
                <c:pt idx="268">
                  <c:v>374.79978999999997</c:v>
                </c:pt>
                <c:pt idx="269">
                  <c:v>370.63332000000003</c:v>
                </c:pt>
                <c:pt idx="270">
                  <c:v>369.83970999999997</c:v>
                </c:pt>
                <c:pt idx="271">
                  <c:v>363.83802000000003</c:v>
                </c:pt>
                <c:pt idx="272">
                  <c:v>359.14248000000003</c:v>
                </c:pt>
                <c:pt idx="273">
                  <c:v>355.40589</c:v>
                </c:pt>
                <c:pt idx="274">
                  <c:v>355.58776</c:v>
                </c:pt>
                <c:pt idx="275">
                  <c:v>359.68809000000005</c:v>
                </c:pt>
                <c:pt idx="276">
                  <c:v>358.96061000000003</c:v>
                </c:pt>
                <c:pt idx="277">
                  <c:v>357.30725999999999</c:v>
                </c:pt>
                <c:pt idx="278">
                  <c:v>352.03304000000003</c:v>
                </c:pt>
                <c:pt idx="279">
                  <c:v>347.33751000000001</c:v>
                </c:pt>
                <c:pt idx="280">
                  <c:v>348.47832</c:v>
                </c:pt>
                <c:pt idx="281">
                  <c:v>346.54389000000003</c:v>
                </c:pt>
                <c:pt idx="282">
                  <c:v>343.10491000000002</c:v>
                </c:pt>
                <c:pt idx="283">
                  <c:v>337.31815</c:v>
                </c:pt>
                <c:pt idx="284">
                  <c:v>337.86376000000001</c:v>
                </c:pt>
                <c:pt idx="285">
                  <c:v>337.69842999999997</c:v>
                </c:pt>
                <c:pt idx="286">
                  <c:v>332.95328999999998</c:v>
                </c:pt>
                <c:pt idx="287">
                  <c:v>330.01031</c:v>
                </c:pt>
                <c:pt idx="288">
                  <c:v>324.73610000000002</c:v>
                </c:pt>
                <c:pt idx="289">
                  <c:v>320.12322999999998</c:v>
                </c:pt>
                <c:pt idx="290">
                  <c:v>318.17227000000003</c:v>
                </c:pt>
                <c:pt idx="291">
                  <c:v>318.28800000000001</c:v>
                </c:pt>
                <c:pt idx="292">
                  <c:v>313.06338999999997</c:v>
                </c:pt>
                <c:pt idx="293">
                  <c:v>309.16145999999998</c:v>
                </c:pt>
                <c:pt idx="294">
                  <c:v>303.85417999999999</c:v>
                </c:pt>
                <c:pt idx="295">
                  <c:v>301.87015000000002</c:v>
                </c:pt>
                <c:pt idx="296">
                  <c:v>302.59762999999998</c:v>
                </c:pt>
                <c:pt idx="297">
                  <c:v>303.54004000000003</c:v>
                </c:pt>
                <c:pt idx="298">
                  <c:v>303.70537999999999</c:v>
                </c:pt>
                <c:pt idx="299">
                  <c:v>306.81369000000001</c:v>
                </c:pt>
                <c:pt idx="300">
                  <c:v>312.50125000000003</c:v>
                </c:pt>
                <c:pt idx="301">
                  <c:v>312.57565</c:v>
                </c:pt>
                <c:pt idx="302">
                  <c:v>312.65005000000002</c:v>
                </c:pt>
                <c:pt idx="303">
                  <c:v>312.98072000000002</c:v>
                </c:pt>
                <c:pt idx="304">
                  <c:v>309.87241</c:v>
                </c:pt>
                <c:pt idx="305">
                  <c:v>319.09815000000003</c:v>
                </c:pt>
                <c:pt idx="306">
                  <c:v>331.81247000000002</c:v>
                </c:pt>
                <c:pt idx="307">
                  <c:v>334.14371</c:v>
                </c:pt>
                <c:pt idx="308">
                  <c:v>326.33986000000004</c:v>
                </c:pt>
                <c:pt idx="309">
                  <c:v>312.91458999999998</c:v>
                </c:pt>
                <c:pt idx="310">
                  <c:v>298.56343999999996</c:v>
                </c:pt>
                <c:pt idx="311">
                  <c:v>291.17291999999998</c:v>
                </c:pt>
                <c:pt idx="312">
                  <c:v>283.41867000000002</c:v>
                </c:pt>
                <c:pt idx="313">
                  <c:v>278.01218999999998</c:v>
                </c:pt>
                <c:pt idx="314">
                  <c:v>276.17696999999998</c:v>
                </c:pt>
                <c:pt idx="315">
                  <c:v>273.03558000000004</c:v>
                </c:pt>
                <c:pt idx="316">
                  <c:v>273.92840000000001</c:v>
                </c:pt>
                <c:pt idx="317">
                  <c:v>273.69693000000001</c:v>
                </c:pt>
                <c:pt idx="318">
                  <c:v>281.48425000000003</c:v>
                </c:pt>
                <c:pt idx="319">
                  <c:v>287.88274000000001</c:v>
                </c:pt>
                <c:pt idx="320">
                  <c:v>302.94484</c:v>
                </c:pt>
                <c:pt idx="321">
                  <c:v>311.42655999999999</c:v>
                </c:pt>
                <c:pt idx="322">
                  <c:v>317.44478999999995</c:v>
                </c:pt>
                <c:pt idx="323">
                  <c:v>325.57931000000002</c:v>
                </c:pt>
                <c:pt idx="324">
                  <c:v>335.08612000000005</c:v>
                </c:pt>
                <c:pt idx="325">
                  <c:v>341.17048</c:v>
                </c:pt>
                <c:pt idx="326">
                  <c:v>344.65906000000001</c:v>
                </c:pt>
                <c:pt idx="327">
                  <c:v>346.64309000000003</c:v>
                </c:pt>
                <c:pt idx="328">
                  <c:v>347.35404</c:v>
                </c:pt>
                <c:pt idx="329">
                  <c:v>349.12313</c:v>
                </c:pt>
                <c:pt idx="330">
                  <c:v>350.66075999999998</c:v>
                </c:pt>
                <c:pt idx="331">
                  <c:v>352.85971999999998</c:v>
                </c:pt>
                <c:pt idx="332">
                  <c:v>355.22402</c:v>
                </c:pt>
                <c:pt idx="333">
                  <c:v>356.57977999999997</c:v>
                </c:pt>
                <c:pt idx="334">
                  <c:v>356.72857999999997</c:v>
                </c:pt>
                <c:pt idx="335">
                  <c:v>357.52218999999997</c:v>
                </c:pt>
                <c:pt idx="336">
                  <c:v>357.52218999999997</c:v>
                </c:pt>
                <c:pt idx="337">
                  <c:v>358.87795</c:v>
                </c:pt>
                <c:pt idx="338">
                  <c:v>358.00167000000005</c:v>
                </c:pt>
                <c:pt idx="339">
                  <c:v>359.82035999999999</c:v>
                </c:pt>
                <c:pt idx="340">
                  <c:v>361.40758</c:v>
                </c:pt>
                <c:pt idx="341">
                  <c:v>362.99480999999997</c:v>
                </c:pt>
                <c:pt idx="342">
                  <c:v>364.33402999999998</c:v>
                </c:pt>
                <c:pt idx="343">
                  <c:v>367.77301</c:v>
                </c:pt>
                <c:pt idx="344">
                  <c:v>370.51758999999998</c:v>
                </c:pt>
                <c:pt idx="345">
                  <c:v>373.19602999999995</c:v>
                </c:pt>
                <c:pt idx="346">
                  <c:v>376.12247000000002</c:v>
                </c:pt>
                <c:pt idx="347">
                  <c:v>379.42918999999995</c:v>
                </c:pt>
                <c:pt idx="348">
                  <c:v>379.42918999999995</c:v>
                </c:pt>
                <c:pt idx="349">
                  <c:v>379.42918999999995</c:v>
                </c:pt>
                <c:pt idx="350">
                  <c:v>379.42918999999995</c:v>
                </c:pt>
                <c:pt idx="351">
                  <c:v>379.42918999999995</c:v>
                </c:pt>
                <c:pt idx="352">
                  <c:v>379.42918999999995</c:v>
                </c:pt>
                <c:pt idx="353">
                  <c:v>382.14069999999998</c:v>
                </c:pt>
                <c:pt idx="354">
                  <c:v>385.81115</c:v>
                </c:pt>
                <c:pt idx="355">
                  <c:v>387.31571000000002</c:v>
                </c:pt>
                <c:pt idx="356">
                  <c:v>388.29119000000003</c:v>
                </c:pt>
                <c:pt idx="357">
                  <c:v>391.59790999999996</c:v>
                </c:pt>
                <c:pt idx="358">
                  <c:v>395.08649000000003</c:v>
                </c:pt>
                <c:pt idx="359">
                  <c:v>398.88922000000002</c:v>
                </c:pt>
                <c:pt idx="360">
                  <c:v>404.44450000000001</c:v>
                </c:pt>
                <c:pt idx="361">
                  <c:v>415.04253</c:v>
                </c:pt>
                <c:pt idx="362">
                  <c:v>428.93074000000001</c:v>
                </c:pt>
                <c:pt idx="363">
                  <c:v>451.21800999999999</c:v>
                </c:pt>
                <c:pt idx="364">
                  <c:v>499.56220000000008</c:v>
                </c:pt>
                <c:pt idx="365">
                  <c:v>520.57637999999997</c:v>
                </c:pt>
                <c:pt idx="366">
                  <c:v>530.38079999999991</c:v>
                </c:pt>
                <c:pt idx="367">
                  <c:v>526.52846999999997</c:v>
                </c:pt>
                <c:pt idx="368">
                  <c:v>519.46862999999996</c:v>
                </c:pt>
                <c:pt idx="369">
                  <c:v>511.03651000000002</c:v>
                </c:pt>
                <c:pt idx="370">
                  <c:v>500.80222000000003</c:v>
                </c:pt>
                <c:pt idx="371">
                  <c:v>489.47672</c:v>
                </c:pt>
                <c:pt idx="372">
                  <c:v>484.54971</c:v>
                </c:pt>
                <c:pt idx="373">
                  <c:v>478.01893999999999</c:v>
                </c:pt>
                <c:pt idx="374">
                  <c:v>469.80174999999997</c:v>
                </c:pt>
                <c:pt idx="375">
                  <c:v>456.17808000000002</c:v>
                </c:pt>
                <c:pt idx="376">
                  <c:v>445.41471999999999</c:v>
                </c:pt>
                <c:pt idx="377">
                  <c:v>434.60174999999998</c:v>
                </c:pt>
                <c:pt idx="378">
                  <c:v>428.83152999999999</c:v>
                </c:pt>
                <c:pt idx="379">
                  <c:v>421.45756</c:v>
                </c:pt>
                <c:pt idx="380">
                  <c:v>408.32988999999998</c:v>
                </c:pt>
                <c:pt idx="381">
                  <c:v>392.54032000000001</c:v>
                </c:pt>
                <c:pt idx="382">
                  <c:v>384.58767</c:v>
                </c:pt>
                <c:pt idx="383">
                  <c:v>377.64355999999998</c:v>
                </c:pt>
                <c:pt idx="384">
                  <c:v>372.27015</c:v>
                </c:pt>
                <c:pt idx="385">
                  <c:v>367.52501000000001</c:v>
                </c:pt>
                <c:pt idx="386">
                  <c:v>359.15902</c:v>
                </c:pt>
                <c:pt idx="387">
                  <c:v>350.62768999999997</c:v>
                </c:pt>
                <c:pt idx="388">
                  <c:v>343.58438000000001</c:v>
                </c:pt>
                <c:pt idx="389">
                  <c:v>332.67221999999998</c:v>
                </c:pt>
                <c:pt idx="390">
                  <c:v>321.46244999999999</c:v>
                </c:pt>
                <c:pt idx="391">
                  <c:v>317.39519000000001</c:v>
                </c:pt>
                <c:pt idx="392">
                  <c:v>310.96361999999999</c:v>
                </c:pt>
                <c:pt idx="393">
                  <c:v>310.33535000000001</c:v>
                </c:pt>
                <c:pt idx="394">
                  <c:v>311.8895</c:v>
                </c:pt>
                <c:pt idx="395">
                  <c:v>309.77321000000001</c:v>
                </c:pt>
                <c:pt idx="396">
                  <c:v>311.49270000000001</c:v>
                </c:pt>
                <c:pt idx="397">
                  <c:v>308.31824999999998</c:v>
                </c:pt>
                <c:pt idx="398">
                  <c:v>308.43398999999999</c:v>
                </c:pt>
                <c:pt idx="399">
                  <c:v>307.67343999999997</c:v>
                </c:pt>
                <c:pt idx="400">
                  <c:v>307.11130000000003</c:v>
                </c:pt>
                <c:pt idx="401">
                  <c:v>304.58166</c:v>
                </c:pt>
                <c:pt idx="402">
                  <c:v>305.59021000000001</c:v>
                </c:pt>
                <c:pt idx="403">
                  <c:v>314.61754000000002</c:v>
                </c:pt>
                <c:pt idx="404">
                  <c:v>324.32276000000002</c:v>
                </c:pt>
                <c:pt idx="405">
                  <c:v>332.73835000000003</c:v>
                </c:pt>
                <c:pt idx="406">
                  <c:v>336.22694000000001</c:v>
                </c:pt>
                <c:pt idx="407">
                  <c:v>332.88715000000002</c:v>
                </c:pt>
                <c:pt idx="408">
                  <c:v>332.45727999999997</c:v>
                </c:pt>
                <c:pt idx="409">
                  <c:v>328.75376</c:v>
                </c:pt>
                <c:pt idx="410">
                  <c:v>328.77028999999999</c:v>
                </c:pt>
                <c:pt idx="411">
                  <c:v>327.86093999999997</c:v>
                </c:pt>
                <c:pt idx="412">
                  <c:v>327.87747999999999</c:v>
                </c:pt>
                <c:pt idx="413">
                  <c:v>327.29880000000003</c:v>
                </c:pt>
                <c:pt idx="414">
                  <c:v>322.93394000000001</c:v>
                </c:pt>
                <c:pt idx="415">
                  <c:v>322.48752999999999</c:v>
                </c:pt>
                <c:pt idx="416">
                  <c:v>316.71731</c:v>
                </c:pt>
                <c:pt idx="417">
                  <c:v>311.22816</c:v>
                </c:pt>
                <c:pt idx="418">
                  <c:v>308.96306000000004</c:v>
                </c:pt>
                <c:pt idx="419">
                  <c:v>312.71618000000001</c:v>
                </c:pt>
                <c:pt idx="420">
                  <c:v>313.52633000000003</c:v>
                </c:pt>
                <c:pt idx="421">
                  <c:v>311.85643999999996</c:v>
                </c:pt>
                <c:pt idx="422">
                  <c:v>304.31711999999999</c:v>
                </c:pt>
                <c:pt idx="423">
                  <c:v>300.61360000000002</c:v>
                </c:pt>
                <c:pt idx="424">
                  <c:v>294.31431000000003</c:v>
                </c:pt>
                <c:pt idx="425">
                  <c:v>288.92436000000004</c:v>
                </c:pt>
                <c:pt idx="426">
                  <c:v>287.86621000000002</c:v>
                </c:pt>
                <c:pt idx="427">
                  <c:v>294.90951000000001</c:v>
                </c:pt>
                <c:pt idx="428">
                  <c:v>302.49842999999998</c:v>
                </c:pt>
                <c:pt idx="429">
                  <c:v>304.74700000000001</c:v>
                </c:pt>
                <c:pt idx="430">
                  <c:v>300.00186000000002</c:v>
                </c:pt>
                <c:pt idx="431">
                  <c:v>290.77612000000005</c:v>
                </c:pt>
                <c:pt idx="432">
                  <c:v>291.48705999999999</c:v>
                </c:pt>
                <c:pt idx="433">
                  <c:v>288.75901999999996</c:v>
                </c:pt>
                <c:pt idx="434">
                  <c:v>281.79838000000001</c:v>
                </c:pt>
                <c:pt idx="435">
                  <c:v>279.43407999999999</c:v>
                </c:pt>
                <c:pt idx="436">
                  <c:v>271.94436999999999</c:v>
                </c:pt>
                <c:pt idx="437">
                  <c:v>261.52821</c:v>
                </c:pt>
                <c:pt idx="438">
                  <c:v>243.75460999999999</c:v>
                </c:pt>
                <c:pt idx="439">
                  <c:v>246.06931000000003</c:v>
                </c:pt>
                <c:pt idx="440">
                  <c:v>247.02825999999999</c:v>
                </c:pt>
                <c:pt idx="441">
                  <c:v>246.81332</c:v>
                </c:pt>
                <c:pt idx="442">
                  <c:v>251.37658999999999</c:v>
                </c:pt>
                <c:pt idx="443">
                  <c:v>258.51909999999998</c:v>
                </c:pt>
                <c:pt idx="444">
                  <c:v>269.89419999999996</c:v>
                </c:pt>
                <c:pt idx="445">
                  <c:v>275.86282999999997</c:v>
                </c:pt>
                <c:pt idx="446">
                  <c:v>282.90612999999996</c:v>
                </c:pt>
                <c:pt idx="447">
                  <c:v>291.81772999999998</c:v>
                </c:pt>
                <c:pt idx="448">
                  <c:v>292.42948000000001</c:v>
                </c:pt>
                <c:pt idx="449">
                  <c:v>295.20711999999997</c:v>
                </c:pt>
                <c:pt idx="450">
                  <c:v>296.29834</c:v>
                </c:pt>
                <c:pt idx="451">
                  <c:v>295.04178000000002</c:v>
                </c:pt>
                <c:pt idx="452">
                  <c:v>291.38785999999999</c:v>
                </c:pt>
                <c:pt idx="453">
                  <c:v>294.21510000000001</c:v>
                </c:pt>
                <c:pt idx="454">
                  <c:v>288.89129000000003</c:v>
                </c:pt>
                <c:pt idx="455">
                  <c:v>285.20430000000005</c:v>
                </c:pt>
                <c:pt idx="456">
                  <c:v>282.12905000000001</c:v>
                </c:pt>
                <c:pt idx="457">
                  <c:v>287.12219999999996</c:v>
                </c:pt>
                <c:pt idx="458">
                  <c:v>292.24761000000001</c:v>
                </c:pt>
                <c:pt idx="459">
                  <c:v>297.48875000000004</c:v>
                </c:pt>
                <c:pt idx="460">
                  <c:v>295.43859000000003</c:v>
                </c:pt>
                <c:pt idx="461">
                  <c:v>296.28180000000003</c:v>
                </c:pt>
                <c:pt idx="462">
                  <c:v>300.10105999999996</c:v>
                </c:pt>
                <c:pt idx="463">
                  <c:v>300.03493000000003</c:v>
                </c:pt>
                <c:pt idx="464">
                  <c:v>297.58794999999998</c:v>
                </c:pt>
                <c:pt idx="465">
                  <c:v>292.42948000000001</c:v>
                </c:pt>
                <c:pt idx="466">
                  <c:v>280.37649999999996</c:v>
                </c:pt>
                <c:pt idx="467">
                  <c:v>279.35140999999999</c:v>
                </c:pt>
                <c:pt idx="468">
                  <c:v>275.11881999999997</c:v>
                </c:pt>
                <c:pt idx="469">
                  <c:v>271.38222999999999</c:v>
                </c:pt>
                <c:pt idx="470">
                  <c:v>269.15019000000001</c:v>
                </c:pt>
                <c:pt idx="471">
                  <c:v>264.96719999999999</c:v>
                </c:pt>
                <c:pt idx="472">
                  <c:v>264.45465999999999</c:v>
                </c:pt>
                <c:pt idx="473">
                  <c:v>262.17302000000001</c:v>
                </c:pt>
                <c:pt idx="474">
                  <c:v>262.86743000000001</c:v>
                </c:pt>
                <c:pt idx="475">
                  <c:v>259.19698</c:v>
                </c:pt>
                <c:pt idx="476">
                  <c:v>255.34465</c:v>
                </c:pt>
                <c:pt idx="477">
                  <c:v>251.55846</c:v>
                </c:pt>
                <c:pt idx="478">
                  <c:v>253.72436000000002</c:v>
                </c:pt>
                <c:pt idx="479">
                  <c:v>255.54305000000002</c:v>
                </c:pt>
                <c:pt idx="480">
                  <c:v>245.12690000000001</c:v>
                </c:pt>
                <c:pt idx="481">
                  <c:v>234.87608</c:v>
                </c:pt>
                <c:pt idx="482">
                  <c:v>232.14803000000001</c:v>
                </c:pt>
                <c:pt idx="483">
                  <c:v>236.34756000000002</c:v>
                </c:pt>
                <c:pt idx="484">
                  <c:v>245.45757</c:v>
                </c:pt>
                <c:pt idx="485">
                  <c:v>250.86404999999999</c:v>
                </c:pt>
                <c:pt idx="486">
                  <c:v>250.59951000000001</c:v>
                </c:pt>
                <c:pt idx="487">
                  <c:v>251.62459000000001</c:v>
                </c:pt>
                <c:pt idx="488">
                  <c:v>242.46499</c:v>
                </c:pt>
                <c:pt idx="489">
                  <c:v>241.50603999999998</c:v>
                </c:pt>
                <c:pt idx="490">
                  <c:v>251.77339999999998</c:v>
                </c:pt>
                <c:pt idx="491">
                  <c:v>253.34408999999997</c:v>
                </c:pt>
                <c:pt idx="492">
                  <c:v>255.37771999999998</c:v>
                </c:pt>
                <c:pt idx="493">
                  <c:v>252.26940000000002</c:v>
                </c:pt>
                <c:pt idx="494">
                  <c:v>247.34240000000003</c:v>
                </c:pt>
                <c:pt idx="495">
                  <c:v>242.01857999999999</c:v>
                </c:pt>
                <c:pt idx="496">
                  <c:v>236.72784000000001</c:v>
                </c:pt>
                <c:pt idx="497">
                  <c:v>230.49468000000002</c:v>
                </c:pt>
                <c:pt idx="498">
                  <c:v>228.32877999999999</c:v>
                </c:pt>
                <c:pt idx="499">
                  <c:v>232.79283999999998</c:v>
                </c:pt>
                <c:pt idx="500">
                  <c:v>236.28143</c:v>
                </c:pt>
                <c:pt idx="501">
                  <c:v>237.38918000000001</c:v>
                </c:pt>
                <c:pt idx="502">
                  <c:v>237.85211999999999</c:v>
                </c:pt>
                <c:pt idx="503">
                  <c:v>236.87664000000001</c:v>
                </c:pt>
                <c:pt idx="504">
                  <c:v>240.34869</c:v>
                </c:pt>
                <c:pt idx="505">
                  <c:v>242.43192000000002</c:v>
                </c:pt>
                <c:pt idx="506">
                  <c:v>239.30707999999998</c:v>
                </c:pt>
                <c:pt idx="507">
                  <c:v>237.45531</c:v>
                </c:pt>
                <c:pt idx="508">
                  <c:v>237.67024999999998</c:v>
                </c:pt>
                <c:pt idx="509">
                  <c:v>249.24376000000001</c:v>
                </c:pt>
              </c:numCache>
            </c:numRef>
          </c:val>
          <c:smooth val="0"/>
        </c:ser>
        <c:ser>
          <c:idx val="2"/>
          <c:order val="2"/>
          <c:tx>
            <c:v>Sample Region (horizontal profile)</c:v>
          </c:tx>
          <c:spPr>
            <a:ln w="50800">
              <a:solidFill>
                <a:schemeClr val="tx2">
                  <a:lumMod val="60000"/>
                  <a:lumOff val="40000"/>
                </a:schemeClr>
              </a:solidFill>
            </a:ln>
          </c:spPr>
          <c:marker>
            <c:symbol val="none"/>
          </c:marker>
          <c:cat>
            <c:numRef>
              <c:f>'exported text 2'!$M$4:$M$515</c:f>
              <c:numCache>
                <c:formatCode>General</c:formatCode>
                <c:ptCount val="512"/>
                <c:pt idx="0">
                  <c:v>0</c:v>
                </c:pt>
                <c:pt idx="1">
                  <c:v>1.95E-2</c:v>
                </c:pt>
                <c:pt idx="2">
                  <c:v>3.9100000000000003E-2</c:v>
                </c:pt>
                <c:pt idx="3">
                  <c:v>5.8599999999999999E-2</c:v>
                </c:pt>
                <c:pt idx="4">
                  <c:v>7.8100000000000003E-2</c:v>
                </c:pt>
                <c:pt idx="5">
                  <c:v>9.7699999999999995E-2</c:v>
                </c:pt>
                <c:pt idx="6">
                  <c:v>0.11700000000000001</c:v>
                </c:pt>
                <c:pt idx="7">
                  <c:v>0.13699999999999998</c:v>
                </c:pt>
                <c:pt idx="8">
                  <c:v>0.156</c:v>
                </c:pt>
                <c:pt idx="9">
                  <c:v>0.17599999999999999</c:v>
                </c:pt>
                <c:pt idx="10">
                  <c:v>0.19500000000000001</c:v>
                </c:pt>
                <c:pt idx="11">
                  <c:v>0.215</c:v>
                </c:pt>
                <c:pt idx="12">
                  <c:v>0.23400000000000001</c:v>
                </c:pt>
                <c:pt idx="13">
                  <c:v>0.254</c:v>
                </c:pt>
                <c:pt idx="14">
                  <c:v>0.27300000000000002</c:v>
                </c:pt>
                <c:pt idx="15">
                  <c:v>0.29299999999999998</c:v>
                </c:pt>
                <c:pt idx="16">
                  <c:v>0.313</c:v>
                </c:pt>
                <c:pt idx="17">
                  <c:v>0.33200000000000002</c:v>
                </c:pt>
                <c:pt idx="18">
                  <c:v>0.35199999999999998</c:v>
                </c:pt>
                <c:pt idx="19">
                  <c:v>0.371</c:v>
                </c:pt>
                <c:pt idx="20">
                  <c:v>0.39100000000000001</c:v>
                </c:pt>
                <c:pt idx="21">
                  <c:v>0.41</c:v>
                </c:pt>
                <c:pt idx="22">
                  <c:v>0.43</c:v>
                </c:pt>
                <c:pt idx="23">
                  <c:v>0.44900000000000001</c:v>
                </c:pt>
                <c:pt idx="24">
                  <c:v>0.46899999999999997</c:v>
                </c:pt>
                <c:pt idx="25">
                  <c:v>0.48800000000000004</c:v>
                </c:pt>
                <c:pt idx="26">
                  <c:v>0.50800000000000001</c:v>
                </c:pt>
                <c:pt idx="27">
                  <c:v>0.52700000000000002</c:v>
                </c:pt>
                <c:pt idx="28">
                  <c:v>0.54700000000000004</c:v>
                </c:pt>
                <c:pt idx="29">
                  <c:v>0.56599999999999995</c:v>
                </c:pt>
                <c:pt idx="30">
                  <c:v>0.58599999999999997</c:v>
                </c:pt>
                <c:pt idx="31">
                  <c:v>0.60499999999999998</c:v>
                </c:pt>
                <c:pt idx="32">
                  <c:v>0.625</c:v>
                </c:pt>
                <c:pt idx="33">
                  <c:v>0.64500000000000002</c:v>
                </c:pt>
                <c:pt idx="34">
                  <c:v>0.66400000000000003</c:v>
                </c:pt>
                <c:pt idx="35">
                  <c:v>0.68400000000000005</c:v>
                </c:pt>
                <c:pt idx="36">
                  <c:v>0.70299999999999996</c:v>
                </c:pt>
                <c:pt idx="37">
                  <c:v>0.72299999999999998</c:v>
                </c:pt>
                <c:pt idx="38">
                  <c:v>0.74199999999999999</c:v>
                </c:pt>
                <c:pt idx="39">
                  <c:v>0.76200000000000001</c:v>
                </c:pt>
                <c:pt idx="40">
                  <c:v>0.78100000000000003</c:v>
                </c:pt>
                <c:pt idx="41">
                  <c:v>0.80100000000000005</c:v>
                </c:pt>
                <c:pt idx="42">
                  <c:v>0.82</c:v>
                </c:pt>
                <c:pt idx="43">
                  <c:v>0.84</c:v>
                </c:pt>
                <c:pt idx="44">
                  <c:v>0.85899999999999999</c:v>
                </c:pt>
                <c:pt idx="45">
                  <c:v>0.879</c:v>
                </c:pt>
                <c:pt idx="46">
                  <c:v>0.89800000000000002</c:v>
                </c:pt>
                <c:pt idx="47">
                  <c:v>0.91800000000000004</c:v>
                </c:pt>
                <c:pt idx="48">
                  <c:v>0.93799999999999994</c:v>
                </c:pt>
                <c:pt idx="49">
                  <c:v>0.95699999999999985</c:v>
                </c:pt>
                <c:pt idx="50">
                  <c:v>0.97699999999999987</c:v>
                </c:pt>
                <c:pt idx="51">
                  <c:v>0.99600000000000011</c:v>
                </c:pt>
                <c:pt idx="52">
                  <c:v>1.02</c:v>
                </c:pt>
                <c:pt idx="53">
                  <c:v>1.04</c:v>
                </c:pt>
                <c:pt idx="54">
                  <c:v>1.0499999999999998</c:v>
                </c:pt>
                <c:pt idx="55">
                  <c:v>1.0699999999999998</c:v>
                </c:pt>
                <c:pt idx="56">
                  <c:v>1.0899999999999999</c:v>
                </c:pt>
                <c:pt idx="57">
                  <c:v>1.1099999999999999</c:v>
                </c:pt>
                <c:pt idx="58">
                  <c:v>1.1299999999999999</c:v>
                </c:pt>
                <c:pt idx="59">
                  <c:v>1.1499999999999999</c:v>
                </c:pt>
                <c:pt idx="60">
                  <c:v>1.17</c:v>
                </c:pt>
                <c:pt idx="61">
                  <c:v>1.19</c:v>
                </c:pt>
                <c:pt idx="62">
                  <c:v>1.21</c:v>
                </c:pt>
                <c:pt idx="63">
                  <c:v>1.23</c:v>
                </c:pt>
                <c:pt idx="64">
                  <c:v>1.25</c:v>
                </c:pt>
                <c:pt idx="65">
                  <c:v>1.27</c:v>
                </c:pt>
                <c:pt idx="66">
                  <c:v>1.29</c:v>
                </c:pt>
                <c:pt idx="67">
                  <c:v>1.31</c:v>
                </c:pt>
                <c:pt idx="68">
                  <c:v>1.33</c:v>
                </c:pt>
                <c:pt idx="69">
                  <c:v>1.35</c:v>
                </c:pt>
                <c:pt idx="70">
                  <c:v>1.37</c:v>
                </c:pt>
                <c:pt idx="71">
                  <c:v>1.3900000000000001</c:v>
                </c:pt>
                <c:pt idx="72">
                  <c:v>1.4100000000000001</c:v>
                </c:pt>
                <c:pt idx="73">
                  <c:v>1.4300000000000002</c:v>
                </c:pt>
                <c:pt idx="74">
                  <c:v>1.4500000000000002</c:v>
                </c:pt>
                <c:pt idx="75">
                  <c:v>1.46</c:v>
                </c:pt>
                <c:pt idx="76">
                  <c:v>1.48</c:v>
                </c:pt>
                <c:pt idx="77">
                  <c:v>1.5</c:v>
                </c:pt>
                <c:pt idx="78">
                  <c:v>1.52</c:v>
                </c:pt>
                <c:pt idx="79">
                  <c:v>1.54</c:v>
                </c:pt>
                <c:pt idx="80">
                  <c:v>1.56</c:v>
                </c:pt>
                <c:pt idx="81">
                  <c:v>1.5799999999999998</c:v>
                </c:pt>
                <c:pt idx="82">
                  <c:v>1.5999999999999999</c:v>
                </c:pt>
                <c:pt idx="83">
                  <c:v>1.6199999999999999</c:v>
                </c:pt>
                <c:pt idx="84">
                  <c:v>1.64</c:v>
                </c:pt>
                <c:pt idx="85">
                  <c:v>1.66</c:v>
                </c:pt>
                <c:pt idx="86">
                  <c:v>1.68</c:v>
                </c:pt>
                <c:pt idx="87">
                  <c:v>1.7</c:v>
                </c:pt>
                <c:pt idx="88">
                  <c:v>1.72</c:v>
                </c:pt>
                <c:pt idx="89">
                  <c:v>1.74</c:v>
                </c:pt>
                <c:pt idx="90">
                  <c:v>1.76</c:v>
                </c:pt>
                <c:pt idx="91">
                  <c:v>1.7799999999999998</c:v>
                </c:pt>
                <c:pt idx="92">
                  <c:v>1.7999999999999998</c:v>
                </c:pt>
                <c:pt idx="93">
                  <c:v>1.8199999999999998</c:v>
                </c:pt>
                <c:pt idx="94">
                  <c:v>1.8399999999999999</c:v>
                </c:pt>
                <c:pt idx="95">
                  <c:v>1.8599999999999999</c:v>
                </c:pt>
                <c:pt idx="96">
                  <c:v>1.88</c:v>
                </c:pt>
                <c:pt idx="97">
                  <c:v>1.89</c:v>
                </c:pt>
                <c:pt idx="98">
                  <c:v>1.91</c:v>
                </c:pt>
                <c:pt idx="99">
                  <c:v>1.9300000000000002</c:v>
                </c:pt>
                <c:pt idx="100">
                  <c:v>1.95</c:v>
                </c:pt>
                <c:pt idx="101">
                  <c:v>1.9700000000000002</c:v>
                </c:pt>
                <c:pt idx="102">
                  <c:v>1.99</c:v>
                </c:pt>
                <c:pt idx="103">
                  <c:v>2.0099999999999998</c:v>
                </c:pt>
                <c:pt idx="104">
                  <c:v>2.0300000000000002</c:v>
                </c:pt>
                <c:pt idx="105">
                  <c:v>2.0499999999999998</c:v>
                </c:pt>
                <c:pt idx="106">
                  <c:v>2.0700000000000003</c:v>
                </c:pt>
                <c:pt idx="107">
                  <c:v>2.09</c:v>
                </c:pt>
                <c:pt idx="108">
                  <c:v>2.1100000000000003</c:v>
                </c:pt>
                <c:pt idx="109">
                  <c:v>2.13</c:v>
                </c:pt>
                <c:pt idx="110">
                  <c:v>2.1500000000000004</c:v>
                </c:pt>
                <c:pt idx="111">
                  <c:v>2.17</c:v>
                </c:pt>
                <c:pt idx="112">
                  <c:v>2.1900000000000004</c:v>
                </c:pt>
                <c:pt idx="113">
                  <c:v>2.21</c:v>
                </c:pt>
                <c:pt idx="114">
                  <c:v>2.23</c:v>
                </c:pt>
                <c:pt idx="115">
                  <c:v>2.25</c:v>
                </c:pt>
                <c:pt idx="116">
                  <c:v>2.27</c:v>
                </c:pt>
                <c:pt idx="117">
                  <c:v>2.29</c:v>
                </c:pt>
                <c:pt idx="118">
                  <c:v>2.2999999999999998</c:v>
                </c:pt>
                <c:pt idx="119">
                  <c:v>2.3199999999999998</c:v>
                </c:pt>
                <c:pt idx="120">
                  <c:v>2.34</c:v>
                </c:pt>
                <c:pt idx="121">
                  <c:v>2.36</c:v>
                </c:pt>
                <c:pt idx="122">
                  <c:v>2.38</c:v>
                </c:pt>
                <c:pt idx="123">
                  <c:v>2.4</c:v>
                </c:pt>
                <c:pt idx="124">
                  <c:v>2.42</c:v>
                </c:pt>
                <c:pt idx="125">
                  <c:v>2.44</c:v>
                </c:pt>
                <c:pt idx="126">
                  <c:v>2.46</c:v>
                </c:pt>
                <c:pt idx="127">
                  <c:v>2.48</c:v>
                </c:pt>
                <c:pt idx="128">
                  <c:v>2.5</c:v>
                </c:pt>
                <c:pt idx="129">
                  <c:v>2.52</c:v>
                </c:pt>
                <c:pt idx="130">
                  <c:v>2.54</c:v>
                </c:pt>
                <c:pt idx="131">
                  <c:v>2.56</c:v>
                </c:pt>
                <c:pt idx="132">
                  <c:v>2.58</c:v>
                </c:pt>
                <c:pt idx="133">
                  <c:v>2.6</c:v>
                </c:pt>
                <c:pt idx="134">
                  <c:v>2.62</c:v>
                </c:pt>
                <c:pt idx="135">
                  <c:v>2.64</c:v>
                </c:pt>
                <c:pt idx="136">
                  <c:v>2.66</c:v>
                </c:pt>
                <c:pt idx="137">
                  <c:v>2.68</c:v>
                </c:pt>
                <c:pt idx="138">
                  <c:v>2.7</c:v>
                </c:pt>
                <c:pt idx="139">
                  <c:v>2.71</c:v>
                </c:pt>
                <c:pt idx="140">
                  <c:v>2.73</c:v>
                </c:pt>
                <c:pt idx="141">
                  <c:v>2.75</c:v>
                </c:pt>
                <c:pt idx="142">
                  <c:v>2.77</c:v>
                </c:pt>
                <c:pt idx="143">
                  <c:v>2.79</c:v>
                </c:pt>
                <c:pt idx="144">
                  <c:v>2.81</c:v>
                </c:pt>
                <c:pt idx="145">
                  <c:v>2.83</c:v>
                </c:pt>
                <c:pt idx="146">
                  <c:v>2.8499999999999996</c:v>
                </c:pt>
                <c:pt idx="147">
                  <c:v>2.87</c:v>
                </c:pt>
                <c:pt idx="148">
                  <c:v>2.8899999999999997</c:v>
                </c:pt>
                <c:pt idx="149">
                  <c:v>2.91</c:v>
                </c:pt>
                <c:pt idx="150">
                  <c:v>2.9299999999999997</c:v>
                </c:pt>
                <c:pt idx="151">
                  <c:v>2.95</c:v>
                </c:pt>
                <c:pt idx="152">
                  <c:v>2.9699999999999998</c:v>
                </c:pt>
                <c:pt idx="153">
                  <c:v>2.99</c:v>
                </c:pt>
                <c:pt idx="154">
                  <c:v>3.01</c:v>
                </c:pt>
                <c:pt idx="155">
                  <c:v>3.03</c:v>
                </c:pt>
                <c:pt idx="156">
                  <c:v>3.05</c:v>
                </c:pt>
                <c:pt idx="157">
                  <c:v>3.07</c:v>
                </c:pt>
                <c:pt idx="158">
                  <c:v>3.09</c:v>
                </c:pt>
                <c:pt idx="159">
                  <c:v>3.11</c:v>
                </c:pt>
                <c:pt idx="160">
                  <c:v>3.13</c:v>
                </c:pt>
                <c:pt idx="161">
                  <c:v>3.14</c:v>
                </c:pt>
                <c:pt idx="162">
                  <c:v>3.1599999999999997</c:v>
                </c:pt>
                <c:pt idx="163">
                  <c:v>3.18</c:v>
                </c:pt>
                <c:pt idx="164">
                  <c:v>3.1999999999999997</c:v>
                </c:pt>
                <c:pt idx="165">
                  <c:v>3.22</c:v>
                </c:pt>
                <c:pt idx="166">
                  <c:v>3.2399999999999998</c:v>
                </c:pt>
                <c:pt idx="167">
                  <c:v>3.2600000000000002</c:v>
                </c:pt>
                <c:pt idx="168">
                  <c:v>3.28</c:v>
                </c:pt>
                <c:pt idx="169">
                  <c:v>3.3000000000000003</c:v>
                </c:pt>
                <c:pt idx="170">
                  <c:v>3.32</c:v>
                </c:pt>
                <c:pt idx="171">
                  <c:v>3.3400000000000003</c:v>
                </c:pt>
                <c:pt idx="172">
                  <c:v>3.36</c:v>
                </c:pt>
                <c:pt idx="173">
                  <c:v>3.38</c:v>
                </c:pt>
                <c:pt idx="174">
                  <c:v>3.4</c:v>
                </c:pt>
                <c:pt idx="175">
                  <c:v>3.42</c:v>
                </c:pt>
                <c:pt idx="176">
                  <c:v>3.44</c:v>
                </c:pt>
                <c:pt idx="177">
                  <c:v>3.46</c:v>
                </c:pt>
                <c:pt idx="178">
                  <c:v>3.48</c:v>
                </c:pt>
                <c:pt idx="179">
                  <c:v>3.5</c:v>
                </c:pt>
                <c:pt idx="180">
                  <c:v>3.52</c:v>
                </c:pt>
                <c:pt idx="181">
                  <c:v>3.54</c:v>
                </c:pt>
                <c:pt idx="182">
                  <c:v>3.55</c:v>
                </c:pt>
                <c:pt idx="183">
                  <c:v>3.5700000000000003</c:v>
                </c:pt>
                <c:pt idx="184">
                  <c:v>3.59</c:v>
                </c:pt>
                <c:pt idx="185">
                  <c:v>3.6100000000000003</c:v>
                </c:pt>
                <c:pt idx="186">
                  <c:v>3.63</c:v>
                </c:pt>
                <c:pt idx="187">
                  <c:v>3.6500000000000004</c:v>
                </c:pt>
                <c:pt idx="188">
                  <c:v>3.67</c:v>
                </c:pt>
                <c:pt idx="189">
                  <c:v>3.69</c:v>
                </c:pt>
                <c:pt idx="190">
                  <c:v>3.71</c:v>
                </c:pt>
                <c:pt idx="191">
                  <c:v>3.73</c:v>
                </c:pt>
                <c:pt idx="192">
                  <c:v>3.75</c:v>
                </c:pt>
                <c:pt idx="193">
                  <c:v>3.77</c:v>
                </c:pt>
                <c:pt idx="194">
                  <c:v>3.79</c:v>
                </c:pt>
                <c:pt idx="195">
                  <c:v>3.81</c:v>
                </c:pt>
                <c:pt idx="196">
                  <c:v>3.8299999999999996</c:v>
                </c:pt>
                <c:pt idx="197">
                  <c:v>3.8500000000000005</c:v>
                </c:pt>
                <c:pt idx="198">
                  <c:v>3.87</c:v>
                </c:pt>
                <c:pt idx="199">
                  <c:v>3.89</c:v>
                </c:pt>
                <c:pt idx="200">
                  <c:v>3.9099999999999997</c:v>
                </c:pt>
                <c:pt idx="201">
                  <c:v>3.9299999999999997</c:v>
                </c:pt>
                <c:pt idx="202">
                  <c:v>3.95</c:v>
                </c:pt>
                <c:pt idx="203">
                  <c:v>3.9600000000000004</c:v>
                </c:pt>
                <c:pt idx="204">
                  <c:v>3.98</c:v>
                </c:pt>
                <c:pt idx="205">
                  <c:v>4</c:v>
                </c:pt>
                <c:pt idx="206">
                  <c:v>4.0199999999999996</c:v>
                </c:pt>
                <c:pt idx="207">
                  <c:v>4.04</c:v>
                </c:pt>
                <c:pt idx="208">
                  <c:v>4.0600000000000005</c:v>
                </c:pt>
                <c:pt idx="209">
                  <c:v>4.08</c:v>
                </c:pt>
                <c:pt idx="210">
                  <c:v>4.0999999999999996</c:v>
                </c:pt>
                <c:pt idx="211">
                  <c:v>4.12</c:v>
                </c:pt>
                <c:pt idx="212">
                  <c:v>4.1400000000000006</c:v>
                </c:pt>
                <c:pt idx="213">
                  <c:v>4.16</c:v>
                </c:pt>
                <c:pt idx="214">
                  <c:v>4.18</c:v>
                </c:pt>
                <c:pt idx="215">
                  <c:v>4.1999999999999993</c:v>
                </c:pt>
                <c:pt idx="216">
                  <c:v>4.2200000000000006</c:v>
                </c:pt>
                <c:pt idx="217">
                  <c:v>4.24</c:v>
                </c:pt>
                <c:pt idx="218">
                  <c:v>4.26</c:v>
                </c:pt>
                <c:pt idx="219">
                  <c:v>4.2799999999999994</c:v>
                </c:pt>
                <c:pt idx="220">
                  <c:v>4.3000000000000007</c:v>
                </c:pt>
                <c:pt idx="221">
                  <c:v>4.32</c:v>
                </c:pt>
                <c:pt idx="222">
                  <c:v>4.34</c:v>
                </c:pt>
                <c:pt idx="223">
                  <c:v>4.3599999999999994</c:v>
                </c:pt>
                <c:pt idx="224">
                  <c:v>4.3800000000000008</c:v>
                </c:pt>
                <c:pt idx="225">
                  <c:v>4.3900000000000006</c:v>
                </c:pt>
                <c:pt idx="226">
                  <c:v>4.41</c:v>
                </c:pt>
                <c:pt idx="227">
                  <c:v>4.43</c:v>
                </c:pt>
                <c:pt idx="228">
                  <c:v>4.45</c:v>
                </c:pt>
                <c:pt idx="229">
                  <c:v>4.4700000000000006</c:v>
                </c:pt>
                <c:pt idx="230">
                  <c:v>4.49</c:v>
                </c:pt>
                <c:pt idx="231">
                  <c:v>4.51</c:v>
                </c:pt>
                <c:pt idx="232">
                  <c:v>4.53</c:v>
                </c:pt>
                <c:pt idx="233">
                  <c:v>4.55</c:v>
                </c:pt>
                <c:pt idx="234">
                  <c:v>4.57</c:v>
                </c:pt>
                <c:pt idx="235">
                  <c:v>4.59</c:v>
                </c:pt>
                <c:pt idx="236">
                  <c:v>4.6100000000000003</c:v>
                </c:pt>
                <c:pt idx="237">
                  <c:v>4.63</c:v>
                </c:pt>
                <c:pt idx="238">
                  <c:v>4.6500000000000004</c:v>
                </c:pt>
                <c:pt idx="239">
                  <c:v>4.67</c:v>
                </c:pt>
                <c:pt idx="240">
                  <c:v>4.6900000000000004</c:v>
                </c:pt>
                <c:pt idx="241">
                  <c:v>4.71</c:v>
                </c:pt>
                <c:pt idx="242">
                  <c:v>4.7299999999999995</c:v>
                </c:pt>
                <c:pt idx="243">
                  <c:v>4.75</c:v>
                </c:pt>
                <c:pt idx="244">
                  <c:v>4.7700000000000005</c:v>
                </c:pt>
                <c:pt idx="245">
                  <c:v>4.79</c:v>
                </c:pt>
                <c:pt idx="246">
                  <c:v>4.8</c:v>
                </c:pt>
                <c:pt idx="247">
                  <c:v>4.8199999999999994</c:v>
                </c:pt>
                <c:pt idx="248">
                  <c:v>4.84</c:v>
                </c:pt>
                <c:pt idx="249">
                  <c:v>4.8600000000000003</c:v>
                </c:pt>
                <c:pt idx="250">
                  <c:v>4.88</c:v>
                </c:pt>
                <c:pt idx="251">
                  <c:v>4.8999999999999995</c:v>
                </c:pt>
                <c:pt idx="252">
                  <c:v>4.92</c:v>
                </c:pt>
                <c:pt idx="253">
                  <c:v>4.9400000000000004</c:v>
                </c:pt>
                <c:pt idx="254">
                  <c:v>4.96</c:v>
                </c:pt>
                <c:pt idx="255">
                  <c:v>4.9799999999999995</c:v>
                </c:pt>
                <c:pt idx="256">
                  <c:v>5</c:v>
                </c:pt>
                <c:pt idx="257">
                  <c:v>5.0200000000000005</c:v>
                </c:pt>
                <c:pt idx="258">
                  <c:v>5.04</c:v>
                </c:pt>
                <c:pt idx="259">
                  <c:v>5.0599999999999996</c:v>
                </c:pt>
                <c:pt idx="260">
                  <c:v>5.08</c:v>
                </c:pt>
                <c:pt idx="261">
                  <c:v>5.1000000000000005</c:v>
                </c:pt>
                <c:pt idx="262">
                  <c:v>5.12</c:v>
                </c:pt>
                <c:pt idx="263">
                  <c:v>5.14</c:v>
                </c:pt>
                <c:pt idx="264">
                  <c:v>5.16</c:v>
                </c:pt>
                <c:pt idx="265">
                  <c:v>5.1800000000000006</c:v>
                </c:pt>
                <c:pt idx="266">
                  <c:v>5.2</c:v>
                </c:pt>
                <c:pt idx="267">
                  <c:v>5.21</c:v>
                </c:pt>
                <c:pt idx="268">
                  <c:v>5.2299999999999995</c:v>
                </c:pt>
                <c:pt idx="269">
                  <c:v>5.25</c:v>
                </c:pt>
                <c:pt idx="270">
                  <c:v>5.2700000000000005</c:v>
                </c:pt>
                <c:pt idx="271">
                  <c:v>5.29</c:v>
                </c:pt>
                <c:pt idx="272">
                  <c:v>5.31</c:v>
                </c:pt>
                <c:pt idx="273">
                  <c:v>5.33</c:v>
                </c:pt>
                <c:pt idx="274">
                  <c:v>5.35</c:v>
                </c:pt>
                <c:pt idx="275">
                  <c:v>5.37</c:v>
                </c:pt>
                <c:pt idx="276">
                  <c:v>5.39</c:v>
                </c:pt>
                <c:pt idx="277">
                  <c:v>5.41</c:v>
                </c:pt>
                <c:pt idx="278">
                  <c:v>5.43</c:v>
                </c:pt>
                <c:pt idx="279">
                  <c:v>5.45</c:v>
                </c:pt>
                <c:pt idx="280">
                  <c:v>5.47</c:v>
                </c:pt>
                <c:pt idx="281">
                  <c:v>5.49</c:v>
                </c:pt>
                <c:pt idx="282">
                  <c:v>5.51</c:v>
                </c:pt>
                <c:pt idx="283">
                  <c:v>5.53</c:v>
                </c:pt>
                <c:pt idx="284">
                  <c:v>5.55</c:v>
                </c:pt>
                <c:pt idx="285">
                  <c:v>5.57</c:v>
                </c:pt>
                <c:pt idx="286">
                  <c:v>5.59</c:v>
                </c:pt>
                <c:pt idx="287">
                  <c:v>5.6099999999999994</c:v>
                </c:pt>
                <c:pt idx="288">
                  <c:v>5.63</c:v>
                </c:pt>
                <c:pt idx="289">
                  <c:v>5.6400000000000006</c:v>
                </c:pt>
                <c:pt idx="290">
                  <c:v>5.66</c:v>
                </c:pt>
                <c:pt idx="291">
                  <c:v>5.68</c:v>
                </c:pt>
                <c:pt idx="292">
                  <c:v>5.6999999999999993</c:v>
                </c:pt>
                <c:pt idx="293">
                  <c:v>5.7200000000000006</c:v>
                </c:pt>
                <c:pt idx="294">
                  <c:v>5.74</c:v>
                </c:pt>
                <c:pt idx="295">
                  <c:v>5.76</c:v>
                </c:pt>
                <c:pt idx="296">
                  <c:v>5.7799999999999994</c:v>
                </c:pt>
                <c:pt idx="297">
                  <c:v>5.8000000000000007</c:v>
                </c:pt>
                <c:pt idx="298">
                  <c:v>5.82</c:v>
                </c:pt>
                <c:pt idx="299">
                  <c:v>5.84</c:v>
                </c:pt>
                <c:pt idx="300">
                  <c:v>5.8599999999999994</c:v>
                </c:pt>
                <c:pt idx="301">
                  <c:v>5.88</c:v>
                </c:pt>
                <c:pt idx="302">
                  <c:v>5.9</c:v>
                </c:pt>
                <c:pt idx="303">
                  <c:v>5.92</c:v>
                </c:pt>
                <c:pt idx="304">
                  <c:v>5.9399999999999995</c:v>
                </c:pt>
                <c:pt idx="305">
                  <c:v>5.96</c:v>
                </c:pt>
                <c:pt idx="306">
                  <c:v>5.98</c:v>
                </c:pt>
                <c:pt idx="307">
                  <c:v>6</c:v>
                </c:pt>
                <c:pt idx="308">
                  <c:v>6.02</c:v>
                </c:pt>
                <c:pt idx="309">
                  <c:v>6.04</c:v>
                </c:pt>
                <c:pt idx="310">
                  <c:v>6.05</c:v>
                </c:pt>
                <c:pt idx="311">
                  <c:v>6.07</c:v>
                </c:pt>
                <c:pt idx="312">
                  <c:v>6.09</c:v>
                </c:pt>
                <c:pt idx="313">
                  <c:v>6.11</c:v>
                </c:pt>
                <c:pt idx="314">
                  <c:v>6.13</c:v>
                </c:pt>
                <c:pt idx="315">
                  <c:v>6.15</c:v>
                </c:pt>
                <c:pt idx="316">
                  <c:v>6.17</c:v>
                </c:pt>
                <c:pt idx="317">
                  <c:v>6.19</c:v>
                </c:pt>
                <c:pt idx="318">
                  <c:v>6.21</c:v>
                </c:pt>
                <c:pt idx="319">
                  <c:v>6.2299999999999995</c:v>
                </c:pt>
                <c:pt idx="320">
                  <c:v>6.25</c:v>
                </c:pt>
                <c:pt idx="321">
                  <c:v>6.2700000000000005</c:v>
                </c:pt>
                <c:pt idx="322">
                  <c:v>6.29</c:v>
                </c:pt>
                <c:pt idx="323">
                  <c:v>6.31</c:v>
                </c:pt>
                <c:pt idx="324">
                  <c:v>6.33</c:v>
                </c:pt>
                <c:pt idx="325">
                  <c:v>6.3500000000000005</c:v>
                </c:pt>
                <c:pt idx="326">
                  <c:v>6.37</c:v>
                </c:pt>
                <c:pt idx="327">
                  <c:v>6.39</c:v>
                </c:pt>
                <c:pt idx="328">
                  <c:v>6.4099999999999993</c:v>
                </c:pt>
                <c:pt idx="329">
                  <c:v>6.4300000000000006</c:v>
                </c:pt>
                <c:pt idx="330">
                  <c:v>6.45</c:v>
                </c:pt>
                <c:pt idx="331">
                  <c:v>6.46</c:v>
                </c:pt>
                <c:pt idx="332">
                  <c:v>6.4799999999999995</c:v>
                </c:pt>
                <c:pt idx="333">
                  <c:v>6.5</c:v>
                </c:pt>
                <c:pt idx="334">
                  <c:v>6.5200000000000005</c:v>
                </c:pt>
                <c:pt idx="335">
                  <c:v>6.54</c:v>
                </c:pt>
                <c:pt idx="336">
                  <c:v>6.56</c:v>
                </c:pt>
                <c:pt idx="337">
                  <c:v>6.58</c:v>
                </c:pt>
                <c:pt idx="338">
                  <c:v>6.6000000000000005</c:v>
                </c:pt>
                <c:pt idx="339">
                  <c:v>6.62</c:v>
                </c:pt>
                <c:pt idx="340">
                  <c:v>6.64</c:v>
                </c:pt>
                <c:pt idx="341">
                  <c:v>6.66</c:v>
                </c:pt>
                <c:pt idx="342">
                  <c:v>6.6800000000000006</c:v>
                </c:pt>
                <c:pt idx="343">
                  <c:v>6.7</c:v>
                </c:pt>
                <c:pt idx="344">
                  <c:v>6.72</c:v>
                </c:pt>
                <c:pt idx="345">
                  <c:v>6.74</c:v>
                </c:pt>
                <c:pt idx="346">
                  <c:v>6.76</c:v>
                </c:pt>
                <c:pt idx="347">
                  <c:v>6.78</c:v>
                </c:pt>
                <c:pt idx="348">
                  <c:v>6.8</c:v>
                </c:pt>
                <c:pt idx="349">
                  <c:v>6.82</c:v>
                </c:pt>
                <c:pt idx="350">
                  <c:v>6.84</c:v>
                </c:pt>
                <c:pt idx="351">
                  <c:v>6.86</c:v>
                </c:pt>
                <c:pt idx="352">
                  <c:v>6.88</c:v>
                </c:pt>
                <c:pt idx="353">
                  <c:v>6.89</c:v>
                </c:pt>
                <c:pt idx="354">
                  <c:v>6.91</c:v>
                </c:pt>
                <c:pt idx="355">
                  <c:v>6.93</c:v>
                </c:pt>
                <c:pt idx="356">
                  <c:v>6.95</c:v>
                </c:pt>
                <c:pt idx="357">
                  <c:v>6.97</c:v>
                </c:pt>
                <c:pt idx="358">
                  <c:v>6.99</c:v>
                </c:pt>
                <c:pt idx="359">
                  <c:v>7.01</c:v>
                </c:pt>
                <c:pt idx="360">
                  <c:v>7.0299999999999994</c:v>
                </c:pt>
                <c:pt idx="361">
                  <c:v>7.05</c:v>
                </c:pt>
                <c:pt idx="362">
                  <c:v>7.07</c:v>
                </c:pt>
                <c:pt idx="363">
                  <c:v>7.09</c:v>
                </c:pt>
                <c:pt idx="364">
                  <c:v>7.1099999999999994</c:v>
                </c:pt>
                <c:pt idx="365">
                  <c:v>7.1300000000000008</c:v>
                </c:pt>
                <c:pt idx="366">
                  <c:v>7.15</c:v>
                </c:pt>
                <c:pt idx="367">
                  <c:v>7.17</c:v>
                </c:pt>
                <c:pt idx="368">
                  <c:v>7.1899999999999995</c:v>
                </c:pt>
                <c:pt idx="369">
                  <c:v>7.21</c:v>
                </c:pt>
                <c:pt idx="370">
                  <c:v>7.23</c:v>
                </c:pt>
                <c:pt idx="371">
                  <c:v>7.25</c:v>
                </c:pt>
                <c:pt idx="372">
                  <c:v>7.27</c:v>
                </c:pt>
                <c:pt idx="373">
                  <c:v>7.29</c:v>
                </c:pt>
                <c:pt idx="374">
                  <c:v>7.3000000000000007</c:v>
                </c:pt>
                <c:pt idx="375">
                  <c:v>7.32</c:v>
                </c:pt>
                <c:pt idx="376">
                  <c:v>7.34</c:v>
                </c:pt>
                <c:pt idx="377">
                  <c:v>7.3599999999999994</c:v>
                </c:pt>
                <c:pt idx="378">
                  <c:v>7.38</c:v>
                </c:pt>
                <c:pt idx="379">
                  <c:v>7.4</c:v>
                </c:pt>
                <c:pt idx="380">
                  <c:v>7.42</c:v>
                </c:pt>
                <c:pt idx="381">
                  <c:v>7.4399999999999995</c:v>
                </c:pt>
                <c:pt idx="382">
                  <c:v>7.46</c:v>
                </c:pt>
                <c:pt idx="383">
                  <c:v>7.48</c:v>
                </c:pt>
                <c:pt idx="384">
                  <c:v>7.5</c:v>
                </c:pt>
                <c:pt idx="385">
                  <c:v>7.52</c:v>
                </c:pt>
                <c:pt idx="386">
                  <c:v>7.54</c:v>
                </c:pt>
                <c:pt idx="387">
                  <c:v>7.56</c:v>
                </c:pt>
                <c:pt idx="388">
                  <c:v>7.58</c:v>
                </c:pt>
                <c:pt idx="389">
                  <c:v>7.6</c:v>
                </c:pt>
                <c:pt idx="390">
                  <c:v>7.62</c:v>
                </c:pt>
                <c:pt idx="391">
                  <c:v>7.64</c:v>
                </c:pt>
                <c:pt idx="392">
                  <c:v>7.6599999999999993</c:v>
                </c:pt>
                <c:pt idx="393">
                  <c:v>7.68</c:v>
                </c:pt>
                <c:pt idx="394">
                  <c:v>7.7000000000000011</c:v>
                </c:pt>
                <c:pt idx="395">
                  <c:v>7.7100000000000009</c:v>
                </c:pt>
                <c:pt idx="396">
                  <c:v>7.73</c:v>
                </c:pt>
                <c:pt idx="397">
                  <c:v>7.75</c:v>
                </c:pt>
                <c:pt idx="398">
                  <c:v>7.7700000000000005</c:v>
                </c:pt>
                <c:pt idx="399">
                  <c:v>7.79</c:v>
                </c:pt>
                <c:pt idx="400">
                  <c:v>7.81</c:v>
                </c:pt>
                <c:pt idx="401">
                  <c:v>7.8299999999999992</c:v>
                </c:pt>
                <c:pt idx="402">
                  <c:v>7.85</c:v>
                </c:pt>
                <c:pt idx="403">
                  <c:v>7.8699999999999992</c:v>
                </c:pt>
                <c:pt idx="404">
                  <c:v>7.8900000000000006</c:v>
                </c:pt>
                <c:pt idx="405">
                  <c:v>7.91</c:v>
                </c:pt>
                <c:pt idx="406">
                  <c:v>7.9300000000000006</c:v>
                </c:pt>
                <c:pt idx="407">
                  <c:v>7.95</c:v>
                </c:pt>
                <c:pt idx="408">
                  <c:v>7.97</c:v>
                </c:pt>
                <c:pt idx="409">
                  <c:v>7.9899999999999993</c:v>
                </c:pt>
                <c:pt idx="410">
                  <c:v>8.01</c:v>
                </c:pt>
                <c:pt idx="411">
                  <c:v>8.0299999999999994</c:v>
                </c:pt>
                <c:pt idx="412">
                  <c:v>8.0499999999999989</c:v>
                </c:pt>
                <c:pt idx="413">
                  <c:v>8.07</c:v>
                </c:pt>
                <c:pt idx="414">
                  <c:v>8.09</c:v>
                </c:pt>
                <c:pt idx="415">
                  <c:v>8.11</c:v>
                </c:pt>
                <c:pt idx="416">
                  <c:v>8.1300000000000008</c:v>
                </c:pt>
                <c:pt idx="417">
                  <c:v>8.14</c:v>
                </c:pt>
                <c:pt idx="418">
                  <c:v>8.16</c:v>
                </c:pt>
                <c:pt idx="419">
                  <c:v>8.18</c:v>
                </c:pt>
                <c:pt idx="420">
                  <c:v>8.1999999999999993</c:v>
                </c:pt>
                <c:pt idx="421">
                  <c:v>8.2199999999999989</c:v>
                </c:pt>
                <c:pt idx="422">
                  <c:v>8.24</c:v>
                </c:pt>
                <c:pt idx="423">
                  <c:v>8.26</c:v>
                </c:pt>
                <c:pt idx="424">
                  <c:v>8.2800000000000011</c:v>
                </c:pt>
                <c:pt idx="425">
                  <c:v>8.3000000000000007</c:v>
                </c:pt>
                <c:pt idx="426">
                  <c:v>8.32</c:v>
                </c:pt>
                <c:pt idx="427">
                  <c:v>8.34</c:v>
                </c:pt>
                <c:pt idx="428">
                  <c:v>8.36</c:v>
                </c:pt>
                <c:pt idx="429">
                  <c:v>8.379999999999999</c:v>
                </c:pt>
                <c:pt idx="430">
                  <c:v>8.3999999999999986</c:v>
                </c:pt>
                <c:pt idx="431">
                  <c:v>8.42</c:v>
                </c:pt>
                <c:pt idx="432">
                  <c:v>8.4400000000000013</c:v>
                </c:pt>
                <c:pt idx="433">
                  <c:v>8.4600000000000009</c:v>
                </c:pt>
                <c:pt idx="434">
                  <c:v>8.48</c:v>
                </c:pt>
                <c:pt idx="435">
                  <c:v>8.5</c:v>
                </c:pt>
                <c:pt idx="436">
                  <c:v>8.52</c:v>
                </c:pt>
                <c:pt idx="437">
                  <c:v>8.5399999999999991</c:v>
                </c:pt>
                <c:pt idx="438">
                  <c:v>8.5499999999999989</c:v>
                </c:pt>
                <c:pt idx="439">
                  <c:v>8.5699999999999985</c:v>
                </c:pt>
                <c:pt idx="440">
                  <c:v>8.5900000000000016</c:v>
                </c:pt>
                <c:pt idx="441">
                  <c:v>8.6100000000000012</c:v>
                </c:pt>
                <c:pt idx="442">
                  <c:v>8.6300000000000008</c:v>
                </c:pt>
                <c:pt idx="443">
                  <c:v>8.65</c:v>
                </c:pt>
                <c:pt idx="444">
                  <c:v>8.67</c:v>
                </c:pt>
                <c:pt idx="445">
                  <c:v>8.69</c:v>
                </c:pt>
                <c:pt idx="446">
                  <c:v>8.7099999999999991</c:v>
                </c:pt>
                <c:pt idx="447">
                  <c:v>8.7299999999999986</c:v>
                </c:pt>
                <c:pt idx="448">
                  <c:v>8.75</c:v>
                </c:pt>
                <c:pt idx="449">
                  <c:v>8.7700000000000014</c:v>
                </c:pt>
                <c:pt idx="450">
                  <c:v>8.7900000000000009</c:v>
                </c:pt>
                <c:pt idx="451">
                  <c:v>8.81</c:v>
                </c:pt>
                <c:pt idx="452">
                  <c:v>8.83</c:v>
                </c:pt>
                <c:pt idx="453">
                  <c:v>8.85</c:v>
                </c:pt>
                <c:pt idx="454">
                  <c:v>8.8699999999999992</c:v>
                </c:pt>
                <c:pt idx="455">
                  <c:v>8.8899999999999988</c:v>
                </c:pt>
                <c:pt idx="456">
                  <c:v>8.91</c:v>
                </c:pt>
                <c:pt idx="457">
                  <c:v>8.93</c:v>
                </c:pt>
                <c:pt idx="458">
                  <c:v>8.9500000000000011</c:v>
                </c:pt>
                <c:pt idx="459">
                  <c:v>8.9600000000000009</c:v>
                </c:pt>
                <c:pt idx="460">
                  <c:v>8.98</c:v>
                </c:pt>
                <c:pt idx="461">
                  <c:v>9</c:v>
                </c:pt>
                <c:pt idx="462">
                  <c:v>9.02</c:v>
                </c:pt>
                <c:pt idx="463">
                  <c:v>9.0399999999999991</c:v>
                </c:pt>
                <c:pt idx="464">
                  <c:v>9.06</c:v>
                </c:pt>
                <c:pt idx="465">
                  <c:v>9.08</c:v>
                </c:pt>
                <c:pt idx="466">
                  <c:v>9.1</c:v>
                </c:pt>
                <c:pt idx="467">
                  <c:v>9.120000000000001</c:v>
                </c:pt>
                <c:pt idx="468">
                  <c:v>9.14</c:v>
                </c:pt>
                <c:pt idx="469">
                  <c:v>9.16</c:v>
                </c:pt>
                <c:pt idx="470">
                  <c:v>9.18</c:v>
                </c:pt>
                <c:pt idx="471">
                  <c:v>9.1999999999999993</c:v>
                </c:pt>
                <c:pt idx="472">
                  <c:v>9.2200000000000006</c:v>
                </c:pt>
                <c:pt idx="473">
                  <c:v>9.24</c:v>
                </c:pt>
                <c:pt idx="474">
                  <c:v>9.26</c:v>
                </c:pt>
                <c:pt idx="475">
                  <c:v>9.2799999999999994</c:v>
                </c:pt>
                <c:pt idx="476">
                  <c:v>9.3000000000000007</c:v>
                </c:pt>
                <c:pt idx="477">
                  <c:v>9.32</c:v>
                </c:pt>
                <c:pt idx="478">
                  <c:v>9.34</c:v>
                </c:pt>
                <c:pt idx="479">
                  <c:v>9.36</c:v>
                </c:pt>
                <c:pt idx="480">
                  <c:v>9.3800000000000008</c:v>
                </c:pt>
                <c:pt idx="481">
                  <c:v>9.39</c:v>
                </c:pt>
                <c:pt idx="482">
                  <c:v>9.41</c:v>
                </c:pt>
                <c:pt idx="483">
                  <c:v>9.43</c:v>
                </c:pt>
                <c:pt idx="484">
                  <c:v>9.4499999999999993</c:v>
                </c:pt>
                <c:pt idx="485">
                  <c:v>9.4700000000000006</c:v>
                </c:pt>
                <c:pt idx="486">
                  <c:v>9.49</c:v>
                </c:pt>
                <c:pt idx="487">
                  <c:v>9.51</c:v>
                </c:pt>
                <c:pt idx="488">
                  <c:v>9.5299999999999994</c:v>
                </c:pt>
                <c:pt idx="489">
                  <c:v>9.5500000000000007</c:v>
                </c:pt>
                <c:pt idx="490">
                  <c:v>9.57</c:v>
                </c:pt>
                <c:pt idx="491">
                  <c:v>9.59</c:v>
                </c:pt>
                <c:pt idx="492">
                  <c:v>9.61</c:v>
                </c:pt>
                <c:pt idx="493">
                  <c:v>9.629999999999999</c:v>
                </c:pt>
                <c:pt idx="494">
                  <c:v>9.65</c:v>
                </c:pt>
                <c:pt idx="495">
                  <c:v>9.67</c:v>
                </c:pt>
                <c:pt idx="496">
                  <c:v>9.6900000000000013</c:v>
                </c:pt>
                <c:pt idx="497">
                  <c:v>9.7100000000000009</c:v>
                </c:pt>
                <c:pt idx="498">
                  <c:v>9.73</c:v>
                </c:pt>
                <c:pt idx="499">
                  <c:v>9.75</c:v>
                </c:pt>
                <c:pt idx="500">
                  <c:v>9.77</c:v>
                </c:pt>
                <c:pt idx="501">
                  <c:v>9.7899999999999991</c:v>
                </c:pt>
                <c:pt idx="502">
                  <c:v>9.7999999999999989</c:v>
                </c:pt>
                <c:pt idx="503">
                  <c:v>9.82</c:v>
                </c:pt>
                <c:pt idx="504">
                  <c:v>9.84</c:v>
                </c:pt>
                <c:pt idx="505">
                  <c:v>9.8600000000000012</c:v>
                </c:pt>
                <c:pt idx="506">
                  <c:v>9.8800000000000008</c:v>
                </c:pt>
                <c:pt idx="507">
                  <c:v>9.9</c:v>
                </c:pt>
                <c:pt idx="508">
                  <c:v>9.92</c:v>
                </c:pt>
                <c:pt idx="509">
                  <c:v>9.94</c:v>
                </c:pt>
                <c:pt idx="510">
                  <c:v>9.9599999999999991</c:v>
                </c:pt>
                <c:pt idx="511">
                  <c:v>10</c:v>
                </c:pt>
              </c:numCache>
            </c:numRef>
          </c:cat>
          <c:val>
            <c:numRef>
              <c:f>'exported text 2'!$I$4:$I$515</c:f>
              <c:numCache>
                <c:formatCode>0.00E+00</c:formatCode>
                <c:ptCount val="512"/>
                <c:pt idx="0">
                  <c:v>241</c:v>
                </c:pt>
                <c:pt idx="1">
                  <c:v>241</c:v>
                </c:pt>
                <c:pt idx="2">
                  <c:v>242.00000000000003</c:v>
                </c:pt>
                <c:pt idx="3">
                  <c:v>243</c:v>
                </c:pt>
                <c:pt idx="4">
                  <c:v>243</c:v>
                </c:pt>
                <c:pt idx="5">
                  <c:v>243</c:v>
                </c:pt>
                <c:pt idx="6">
                  <c:v>243</c:v>
                </c:pt>
                <c:pt idx="7">
                  <c:v>244.00000000000003</c:v>
                </c:pt>
                <c:pt idx="8">
                  <c:v>244.00000000000003</c:v>
                </c:pt>
                <c:pt idx="9">
                  <c:v>243</c:v>
                </c:pt>
                <c:pt idx="10">
                  <c:v>244.00000000000003</c:v>
                </c:pt>
                <c:pt idx="11">
                  <c:v>244.00000000000003</c:v>
                </c:pt>
                <c:pt idx="12">
                  <c:v>244.99999999999997</c:v>
                </c:pt>
                <c:pt idx="13">
                  <c:v>244.99999999999997</c:v>
                </c:pt>
                <c:pt idx="14">
                  <c:v>246</c:v>
                </c:pt>
                <c:pt idx="15">
                  <c:v>246</c:v>
                </c:pt>
                <c:pt idx="16">
                  <c:v>246.99999999999997</c:v>
                </c:pt>
                <c:pt idx="17">
                  <c:v>246.99999999999997</c:v>
                </c:pt>
                <c:pt idx="18">
                  <c:v>248</c:v>
                </c:pt>
                <c:pt idx="19">
                  <c:v>249.00000000000003</c:v>
                </c:pt>
                <c:pt idx="20">
                  <c:v>250</c:v>
                </c:pt>
                <c:pt idx="21">
                  <c:v>251</c:v>
                </c:pt>
                <c:pt idx="22">
                  <c:v>250</c:v>
                </c:pt>
                <c:pt idx="23">
                  <c:v>250</c:v>
                </c:pt>
                <c:pt idx="24">
                  <c:v>249.00000000000003</c:v>
                </c:pt>
                <c:pt idx="25">
                  <c:v>249.00000000000003</c:v>
                </c:pt>
                <c:pt idx="26">
                  <c:v>250</c:v>
                </c:pt>
                <c:pt idx="27">
                  <c:v>250</c:v>
                </c:pt>
                <c:pt idx="28">
                  <c:v>251</c:v>
                </c:pt>
                <c:pt idx="29">
                  <c:v>251.99999999999997</c:v>
                </c:pt>
                <c:pt idx="30">
                  <c:v>251.99999999999997</c:v>
                </c:pt>
                <c:pt idx="31">
                  <c:v>253</c:v>
                </c:pt>
                <c:pt idx="32">
                  <c:v>253</c:v>
                </c:pt>
                <c:pt idx="33">
                  <c:v>253</c:v>
                </c:pt>
                <c:pt idx="34">
                  <c:v>254.00000000000003</c:v>
                </c:pt>
                <c:pt idx="35">
                  <c:v>254.00000000000003</c:v>
                </c:pt>
                <c:pt idx="36">
                  <c:v>254.00000000000003</c:v>
                </c:pt>
                <c:pt idx="37">
                  <c:v>254.00000000000003</c:v>
                </c:pt>
                <c:pt idx="38">
                  <c:v>254.00000000000003</c:v>
                </c:pt>
                <c:pt idx="39">
                  <c:v>255</c:v>
                </c:pt>
                <c:pt idx="40">
                  <c:v>255</c:v>
                </c:pt>
                <c:pt idx="41">
                  <c:v>255</c:v>
                </c:pt>
                <c:pt idx="42">
                  <c:v>256</c:v>
                </c:pt>
                <c:pt idx="43">
                  <c:v>256</c:v>
                </c:pt>
                <c:pt idx="44">
                  <c:v>257</c:v>
                </c:pt>
                <c:pt idx="45">
                  <c:v>257</c:v>
                </c:pt>
                <c:pt idx="46">
                  <c:v>257</c:v>
                </c:pt>
                <c:pt idx="47">
                  <c:v>258</c:v>
                </c:pt>
                <c:pt idx="48">
                  <c:v>258</c:v>
                </c:pt>
                <c:pt idx="49">
                  <c:v>258</c:v>
                </c:pt>
                <c:pt idx="50">
                  <c:v>258</c:v>
                </c:pt>
                <c:pt idx="51">
                  <c:v>259</c:v>
                </c:pt>
                <c:pt idx="52">
                  <c:v>260</c:v>
                </c:pt>
                <c:pt idx="53">
                  <c:v>260</c:v>
                </c:pt>
                <c:pt idx="54">
                  <c:v>261</c:v>
                </c:pt>
                <c:pt idx="55">
                  <c:v>261</c:v>
                </c:pt>
                <c:pt idx="56">
                  <c:v>261</c:v>
                </c:pt>
                <c:pt idx="57">
                  <c:v>260</c:v>
                </c:pt>
                <c:pt idx="58">
                  <c:v>260</c:v>
                </c:pt>
                <c:pt idx="59">
                  <c:v>259</c:v>
                </c:pt>
                <c:pt idx="60">
                  <c:v>258</c:v>
                </c:pt>
                <c:pt idx="61">
                  <c:v>258</c:v>
                </c:pt>
                <c:pt idx="62">
                  <c:v>257</c:v>
                </c:pt>
                <c:pt idx="63">
                  <c:v>257</c:v>
                </c:pt>
                <c:pt idx="64">
                  <c:v>257</c:v>
                </c:pt>
                <c:pt idx="65">
                  <c:v>257</c:v>
                </c:pt>
                <c:pt idx="66">
                  <c:v>257</c:v>
                </c:pt>
                <c:pt idx="67">
                  <c:v>256</c:v>
                </c:pt>
                <c:pt idx="68">
                  <c:v>256</c:v>
                </c:pt>
                <c:pt idx="69">
                  <c:v>255</c:v>
                </c:pt>
                <c:pt idx="70">
                  <c:v>255</c:v>
                </c:pt>
                <c:pt idx="71">
                  <c:v>254.00000000000003</c:v>
                </c:pt>
                <c:pt idx="72">
                  <c:v>254.00000000000003</c:v>
                </c:pt>
                <c:pt idx="73">
                  <c:v>253</c:v>
                </c:pt>
                <c:pt idx="74">
                  <c:v>253</c:v>
                </c:pt>
                <c:pt idx="75">
                  <c:v>253</c:v>
                </c:pt>
                <c:pt idx="76">
                  <c:v>251.99999999999997</c:v>
                </c:pt>
                <c:pt idx="77">
                  <c:v>251.99999999999997</c:v>
                </c:pt>
                <c:pt idx="78">
                  <c:v>251.99999999999997</c:v>
                </c:pt>
                <c:pt idx="79">
                  <c:v>251.99999999999997</c:v>
                </c:pt>
                <c:pt idx="80">
                  <c:v>251.99999999999997</c:v>
                </c:pt>
                <c:pt idx="81">
                  <c:v>251.99999999999997</c:v>
                </c:pt>
                <c:pt idx="82">
                  <c:v>251</c:v>
                </c:pt>
                <c:pt idx="83">
                  <c:v>251</c:v>
                </c:pt>
                <c:pt idx="84">
                  <c:v>250</c:v>
                </c:pt>
                <c:pt idx="85">
                  <c:v>250</c:v>
                </c:pt>
                <c:pt idx="86">
                  <c:v>250</c:v>
                </c:pt>
                <c:pt idx="87">
                  <c:v>250</c:v>
                </c:pt>
                <c:pt idx="88">
                  <c:v>249.00000000000003</c:v>
                </c:pt>
                <c:pt idx="89">
                  <c:v>249.00000000000003</c:v>
                </c:pt>
                <c:pt idx="90">
                  <c:v>249.00000000000003</c:v>
                </c:pt>
                <c:pt idx="91">
                  <c:v>248</c:v>
                </c:pt>
                <c:pt idx="92">
                  <c:v>246.99999999999997</c:v>
                </c:pt>
                <c:pt idx="93">
                  <c:v>246.99999999999997</c:v>
                </c:pt>
                <c:pt idx="94">
                  <c:v>246</c:v>
                </c:pt>
                <c:pt idx="95">
                  <c:v>244.99999999999997</c:v>
                </c:pt>
                <c:pt idx="96">
                  <c:v>244.99999999999997</c:v>
                </c:pt>
                <c:pt idx="97">
                  <c:v>244.00000000000003</c:v>
                </c:pt>
                <c:pt idx="98">
                  <c:v>243</c:v>
                </c:pt>
                <c:pt idx="99">
                  <c:v>241</c:v>
                </c:pt>
                <c:pt idx="100">
                  <c:v>239.99999999999997</c:v>
                </c:pt>
                <c:pt idx="101">
                  <c:v>239.99999999999997</c:v>
                </c:pt>
                <c:pt idx="102">
                  <c:v>239</c:v>
                </c:pt>
                <c:pt idx="103">
                  <c:v>239.99999999999997</c:v>
                </c:pt>
                <c:pt idx="104">
                  <c:v>239.99999999999997</c:v>
                </c:pt>
                <c:pt idx="105">
                  <c:v>241</c:v>
                </c:pt>
                <c:pt idx="106">
                  <c:v>241</c:v>
                </c:pt>
                <c:pt idx="107">
                  <c:v>241</c:v>
                </c:pt>
                <c:pt idx="108">
                  <c:v>241</c:v>
                </c:pt>
                <c:pt idx="109">
                  <c:v>239.99999999999997</c:v>
                </c:pt>
                <c:pt idx="110">
                  <c:v>239</c:v>
                </c:pt>
                <c:pt idx="111">
                  <c:v>238</c:v>
                </c:pt>
                <c:pt idx="112">
                  <c:v>237</c:v>
                </c:pt>
                <c:pt idx="113">
                  <c:v>236</c:v>
                </c:pt>
                <c:pt idx="114">
                  <c:v>234</c:v>
                </c:pt>
                <c:pt idx="115">
                  <c:v>233</c:v>
                </c:pt>
                <c:pt idx="116">
                  <c:v>232</c:v>
                </c:pt>
                <c:pt idx="117">
                  <c:v>231</c:v>
                </c:pt>
                <c:pt idx="118">
                  <c:v>230</c:v>
                </c:pt>
                <c:pt idx="119">
                  <c:v>228</c:v>
                </c:pt>
                <c:pt idx="120">
                  <c:v>227</c:v>
                </c:pt>
                <c:pt idx="121">
                  <c:v>226</c:v>
                </c:pt>
                <c:pt idx="122">
                  <c:v>225</c:v>
                </c:pt>
                <c:pt idx="123">
                  <c:v>224</c:v>
                </c:pt>
                <c:pt idx="124">
                  <c:v>224</c:v>
                </c:pt>
                <c:pt idx="125">
                  <c:v>223</c:v>
                </c:pt>
                <c:pt idx="126">
                  <c:v>222</c:v>
                </c:pt>
                <c:pt idx="127">
                  <c:v>221</c:v>
                </c:pt>
                <c:pt idx="128">
                  <c:v>220</c:v>
                </c:pt>
                <c:pt idx="129">
                  <c:v>218</c:v>
                </c:pt>
                <c:pt idx="130">
                  <c:v>217</c:v>
                </c:pt>
                <c:pt idx="131">
                  <c:v>216</c:v>
                </c:pt>
                <c:pt idx="132">
                  <c:v>214</c:v>
                </c:pt>
                <c:pt idx="133">
                  <c:v>213</c:v>
                </c:pt>
                <c:pt idx="134">
                  <c:v>212</c:v>
                </c:pt>
                <c:pt idx="135">
                  <c:v>211</c:v>
                </c:pt>
                <c:pt idx="136">
                  <c:v>211</c:v>
                </c:pt>
                <c:pt idx="137">
                  <c:v>210</c:v>
                </c:pt>
                <c:pt idx="138">
                  <c:v>208</c:v>
                </c:pt>
                <c:pt idx="139">
                  <c:v>207</c:v>
                </c:pt>
                <c:pt idx="140">
                  <c:v>206</c:v>
                </c:pt>
                <c:pt idx="141">
                  <c:v>205</c:v>
                </c:pt>
                <c:pt idx="142">
                  <c:v>203</c:v>
                </c:pt>
                <c:pt idx="143">
                  <c:v>201</c:v>
                </c:pt>
                <c:pt idx="144">
                  <c:v>199</c:v>
                </c:pt>
                <c:pt idx="145">
                  <c:v>197</c:v>
                </c:pt>
                <c:pt idx="146">
                  <c:v>195</c:v>
                </c:pt>
                <c:pt idx="147">
                  <c:v>192</c:v>
                </c:pt>
                <c:pt idx="148">
                  <c:v>189</c:v>
                </c:pt>
                <c:pt idx="149">
                  <c:v>186</c:v>
                </c:pt>
                <c:pt idx="150">
                  <c:v>185</c:v>
                </c:pt>
                <c:pt idx="151">
                  <c:v>184</c:v>
                </c:pt>
                <c:pt idx="152">
                  <c:v>184</c:v>
                </c:pt>
                <c:pt idx="153">
                  <c:v>183</c:v>
                </c:pt>
                <c:pt idx="154">
                  <c:v>183</c:v>
                </c:pt>
                <c:pt idx="155">
                  <c:v>183</c:v>
                </c:pt>
                <c:pt idx="156">
                  <c:v>182</c:v>
                </c:pt>
                <c:pt idx="157">
                  <c:v>181</c:v>
                </c:pt>
                <c:pt idx="158">
                  <c:v>179</c:v>
                </c:pt>
                <c:pt idx="159">
                  <c:v>177</c:v>
                </c:pt>
                <c:pt idx="160">
                  <c:v>175</c:v>
                </c:pt>
                <c:pt idx="161">
                  <c:v>174</c:v>
                </c:pt>
                <c:pt idx="162">
                  <c:v>172</c:v>
                </c:pt>
                <c:pt idx="163">
                  <c:v>170</c:v>
                </c:pt>
                <c:pt idx="164">
                  <c:v>169</c:v>
                </c:pt>
                <c:pt idx="165">
                  <c:v>167</c:v>
                </c:pt>
                <c:pt idx="166">
                  <c:v>166</c:v>
                </c:pt>
                <c:pt idx="167">
                  <c:v>164</c:v>
                </c:pt>
                <c:pt idx="168">
                  <c:v>163</c:v>
                </c:pt>
                <c:pt idx="169">
                  <c:v>161</c:v>
                </c:pt>
                <c:pt idx="170">
                  <c:v>160</c:v>
                </c:pt>
                <c:pt idx="171">
                  <c:v>158</c:v>
                </c:pt>
                <c:pt idx="172">
                  <c:v>156</c:v>
                </c:pt>
                <c:pt idx="173">
                  <c:v>154</c:v>
                </c:pt>
                <c:pt idx="174">
                  <c:v>153</c:v>
                </c:pt>
                <c:pt idx="175">
                  <c:v>152</c:v>
                </c:pt>
                <c:pt idx="176">
                  <c:v>150</c:v>
                </c:pt>
                <c:pt idx="177">
                  <c:v>148</c:v>
                </c:pt>
                <c:pt idx="178">
                  <c:v>147</c:v>
                </c:pt>
                <c:pt idx="179">
                  <c:v>145</c:v>
                </c:pt>
                <c:pt idx="180">
                  <c:v>143</c:v>
                </c:pt>
                <c:pt idx="181">
                  <c:v>141</c:v>
                </c:pt>
                <c:pt idx="182">
                  <c:v>139</c:v>
                </c:pt>
                <c:pt idx="183">
                  <c:v>137</c:v>
                </c:pt>
                <c:pt idx="184">
                  <c:v>136</c:v>
                </c:pt>
                <c:pt idx="185">
                  <c:v>135</c:v>
                </c:pt>
                <c:pt idx="186">
                  <c:v>134</c:v>
                </c:pt>
                <c:pt idx="187">
                  <c:v>134</c:v>
                </c:pt>
                <c:pt idx="188">
                  <c:v>133</c:v>
                </c:pt>
                <c:pt idx="189">
                  <c:v>133</c:v>
                </c:pt>
                <c:pt idx="190">
                  <c:v>132</c:v>
                </c:pt>
                <c:pt idx="191">
                  <c:v>131</c:v>
                </c:pt>
                <c:pt idx="192">
                  <c:v>130</c:v>
                </c:pt>
                <c:pt idx="193">
                  <c:v>129</c:v>
                </c:pt>
                <c:pt idx="194">
                  <c:v>128</c:v>
                </c:pt>
                <c:pt idx="195">
                  <c:v>125.99999999999999</c:v>
                </c:pt>
                <c:pt idx="196">
                  <c:v>125</c:v>
                </c:pt>
                <c:pt idx="197">
                  <c:v>124</c:v>
                </c:pt>
                <c:pt idx="198">
                  <c:v>123</c:v>
                </c:pt>
                <c:pt idx="199">
                  <c:v>123</c:v>
                </c:pt>
                <c:pt idx="200">
                  <c:v>122.00000000000001</c:v>
                </c:pt>
                <c:pt idx="201">
                  <c:v>122.00000000000001</c:v>
                </c:pt>
                <c:pt idx="202">
                  <c:v>121.00000000000001</c:v>
                </c:pt>
                <c:pt idx="203">
                  <c:v>121.00000000000001</c:v>
                </c:pt>
                <c:pt idx="204">
                  <c:v>119.99999999999999</c:v>
                </c:pt>
                <c:pt idx="205">
                  <c:v>119</c:v>
                </c:pt>
                <c:pt idx="206">
                  <c:v>118</c:v>
                </c:pt>
                <c:pt idx="207">
                  <c:v>117</c:v>
                </c:pt>
                <c:pt idx="208">
                  <c:v>116</c:v>
                </c:pt>
                <c:pt idx="209">
                  <c:v>116</c:v>
                </c:pt>
                <c:pt idx="210">
                  <c:v>115</c:v>
                </c:pt>
                <c:pt idx="211">
                  <c:v>114</c:v>
                </c:pt>
                <c:pt idx="212">
                  <c:v>113</c:v>
                </c:pt>
                <c:pt idx="213">
                  <c:v>112</c:v>
                </c:pt>
                <c:pt idx="214">
                  <c:v>111</c:v>
                </c:pt>
                <c:pt idx="215">
                  <c:v>111</c:v>
                </c:pt>
                <c:pt idx="216">
                  <c:v>109</c:v>
                </c:pt>
                <c:pt idx="217">
                  <c:v>109</c:v>
                </c:pt>
                <c:pt idx="218">
                  <c:v>107</c:v>
                </c:pt>
                <c:pt idx="219">
                  <c:v>107</c:v>
                </c:pt>
                <c:pt idx="220">
                  <c:v>106</c:v>
                </c:pt>
                <c:pt idx="221">
                  <c:v>105</c:v>
                </c:pt>
                <c:pt idx="222">
                  <c:v>104</c:v>
                </c:pt>
                <c:pt idx="223">
                  <c:v>103</c:v>
                </c:pt>
                <c:pt idx="224">
                  <c:v>102</c:v>
                </c:pt>
                <c:pt idx="225">
                  <c:v>101</c:v>
                </c:pt>
                <c:pt idx="226">
                  <c:v>99.9</c:v>
                </c:pt>
                <c:pt idx="227">
                  <c:v>99.3</c:v>
                </c:pt>
                <c:pt idx="228">
                  <c:v>98.7</c:v>
                </c:pt>
                <c:pt idx="229">
                  <c:v>98.7</c:v>
                </c:pt>
                <c:pt idx="230">
                  <c:v>99.1</c:v>
                </c:pt>
                <c:pt idx="231">
                  <c:v>99.1</c:v>
                </c:pt>
                <c:pt idx="232">
                  <c:v>99</c:v>
                </c:pt>
                <c:pt idx="233">
                  <c:v>99</c:v>
                </c:pt>
                <c:pt idx="234">
                  <c:v>98.7</c:v>
                </c:pt>
                <c:pt idx="235">
                  <c:v>98.2</c:v>
                </c:pt>
                <c:pt idx="236">
                  <c:v>97.699999999999989</c:v>
                </c:pt>
                <c:pt idx="237">
                  <c:v>97</c:v>
                </c:pt>
                <c:pt idx="238">
                  <c:v>96.4</c:v>
                </c:pt>
                <c:pt idx="239">
                  <c:v>95.8</c:v>
                </c:pt>
                <c:pt idx="240">
                  <c:v>95.3</c:v>
                </c:pt>
                <c:pt idx="241">
                  <c:v>94.899999999999991</c:v>
                </c:pt>
                <c:pt idx="242">
                  <c:v>94.399999999999991</c:v>
                </c:pt>
                <c:pt idx="243">
                  <c:v>93.9</c:v>
                </c:pt>
                <c:pt idx="244">
                  <c:v>93.600000000000009</c:v>
                </c:pt>
                <c:pt idx="245">
                  <c:v>92.9</c:v>
                </c:pt>
                <c:pt idx="246">
                  <c:v>92.7</c:v>
                </c:pt>
                <c:pt idx="247">
                  <c:v>92.5</c:v>
                </c:pt>
                <c:pt idx="248">
                  <c:v>92</c:v>
                </c:pt>
                <c:pt idx="249">
                  <c:v>91.5</c:v>
                </c:pt>
                <c:pt idx="250">
                  <c:v>91.2</c:v>
                </c:pt>
                <c:pt idx="251">
                  <c:v>90.7</c:v>
                </c:pt>
                <c:pt idx="252">
                  <c:v>90.2</c:v>
                </c:pt>
                <c:pt idx="253">
                  <c:v>89.9</c:v>
                </c:pt>
                <c:pt idx="254">
                  <c:v>89.4</c:v>
                </c:pt>
                <c:pt idx="255">
                  <c:v>89</c:v>
                </c:pt>
                <c:pt idx="256">
                  <c:v>88.899999999999991</c:v>
                </c:pt>
                <c:pt idx="257">
                  <c:v>88.699999999999989</c:v>
                </c:pt>
                <c:pt idx="258">
                  <c:v>88.6</c:v>
                </c:pt>
                <c:pt idx="259">
                  <c:v>88.699999999999989</c:v>
                </c:pt>
                <c:pt idx="260">
                  <c:v>88.6</c:v>
                </c:pt>
                <c:pt idx="261">
                  <c:v>88.199999999999989</c:v>
                </c:pt>
                <c:pt idx="262">
                  <c:v>88.3</c:v>
                </c:pt>
                <c:pt idx="263">
                  <c:v>88</c:v>
                </c:pt>
                <c:pt idx="264">
                  <c:v>87.600000000000009</c:v>
                </c:pt>
                <c:pt idx="265">
                  <c:v>86.9</c:v>
                </c:pt>
                <c:pt idx="266">
                  <c:v>86.6</c:v>
                </c:pt>
                <c:pt idx="267">
                  <c:v>86.4</c:v>
                </c:pt>
                <c:pt idx="268">
                  <c:v>86.2</c:v>
                </c:pt>
                <c:pt idx="269">
                  <c:v>86.1</c:v>
                </c:pt>
                <c:pt idx="270">
                  <c:v>85.8</c:v>
                </c:pt>
                <c:pt idx="271">
                  <c:v>85.199999999999989</c:v>
                </c:pt>
                <c:pt idx="272">
                  <c:v>85</c:v>
                </c:pt>
                <c:pt idx="273">
                  <c:v>84.800000000000011</c:v>
                </c:pt>
                <c:pt idx="274">
                  <c:v>84.7</c:v>
                </c:pt>
                <c:pt idx="275">
                  <c:v>84.800000000000011</c:v>
                </c:pt>
                <c:pt idx="276">
                  <c:v>85.1</c:v>
                </c:pt>
                <c:pt idx="277">
                  <c:v>85</c:v>
                </c:pt>
                <c:pt idx="278">
                  <c:v>85.3</c:v>
                </c:pt>
                <c:pt idx="279">
                  <c:v>85.199999999999989</c:v>
                </c:pt>
                <c:pt idx="280">
                  <c:v>85.199999999999989</c:v>
                </c:pt>
                <c:pt idx="281">
                  <c:v>85.1</c:v>
                </c:pt>
                <c:pt idx="282">
                  <c:v>85</c:v>
                </c:pt>
                <c:pt idx="283">
                  <c:v>84.800000000000011</c:v>
                </c:pt>
                <c:pt idx="284">
                  <c:v>84.800000000000011</c:v>
                </c:pt>
                <c:pt idx="285">
                  <c:v>85.1</c:v>
                </c:pt>
                <c:pt idx="286">
                  <c:v>85.199999999999989</c:v>
                </c:pt>
                <c:pt idx="287">
                  <c:v>85.3</c:v>
                </c:pt>
                <c:pt idx="288">
                  <c:v>85.3</c:v>
                </c:pt>
                <c:pt idx="289">
                  <c:v>85.3</c:v>
                </c:pt>
                <c:pt idx="290">
                  <c:v>85.5</c:v>
                </c:pt>
                <c:pt idx="291">
                  <c:v>85.399999999999991</c:v>
                </c:pt>
                <c:pt idx="292">
                  <c:v>85.3</c:v>
                </c:pt>
                <c:pt idx="293">
                  <c:v>85.5</c:v>
                </c:pt>
                <c:pt idx="294">
                  <c:v>85.3</c:v>
                </c:pt>
                <c:pt idx="295">
                  <c:v>85.5</c:v>
                </c:pt>
                <c:pt idx="296">
                  <c:v>85.399999999999991</c:v>
                </c:pt>
                <c:pt idx="297">
                  <c:v>85.6</c:v>
                </c:pt>
                <c:pt idx="298">
                  <c:v>85.8</c:v>
                </c:pt>
                <c:pt idx="299">
                  <c:v>85.6</c:v>
                </c:pt>
                <c:pt idx="300">
                  <c:v>85.6</c:v>
                </c:pt>
                <c:pt idx="301">
                  <c:v>85.8</c:v>
                </c:pt>
                <c:pt idx="302">
                  <c:v>86.1</c:v>
                </c:pt>
                <c:pt idx="303">
                  <c:v>86.4</c:v>
                </c:pt>
                <c:pt idx="304">
                  <c:v>86.9</c:v>
                </c:pt>
                <c:pt idx="305">
                  <c:v>87.100000000000009</c:v>
                </c:pt>
                <c:pt idx="306">
                  <c:v>87.4</c:v>
                </c:pt>
                <c:pt idx="307">
                  <c:v>87.5</c:v>
                </c:pt>
                <c:pt idx="308">
                  <c:v>87.600000000000009</c:v>
                </c:pt>
                <c:pt idx="309">
                  <c:v>87.7</c:v>
                </c:pt>
                <c:pt idx="310">
                  <c:v>87.800000000000011</c:v>
                </c:pt>
                <c:pt idx="311">
                  <c:v>87.800000000000011</c:v>
                </c:pt>
                <c:pt idx="312">
                  <c:v>87.7</c:v>
                </c:pt>
                <c:pt idx="313">
                  <c:v>87.5</c:v>
                </c:pt>
                <c:pt idx="314">
                  <c:v>87.4</c:v>
                </c:pt>
                <c:pt idx="315">
                  <c:v>87.4</c:v>
                </c:pt>
                <c:pt idx="316">
                  <c:v>87.5</c:v>
                </c:pt>
                <c:pt idx="317">
                  <c:v>88.199999999999989</c:v>
                </c:pt>
                <c:pt idx="318">
                  <c:v>88.6</c:v>
                </c:pt>
                <c:pt idx="319">
                  <c:v>89.4</c:v>
                </c:pt>
                <c:pt idx="320">
                  <c:v>90.100000000000009</c:v>
                </c:pt>
                <c:pt idx="321">
                  <c:v>90.4</c:v>
                </c:pt>
                <c:pt idx="322">
                  <c:v>91</c:v>
                </c:pt>
                <c:pt idx="323">
                  <c:v>91.3</c:v>
                </c:pt>
                <c:pt idx="324">
                  <c:v>91.2</c:v>
                </c:pt>
                <c:pt idx="325">
                  <c:v>91.3</c:v>
                </c:pt>
                <c:pt idx="326">
                  <c:v>91.399999999999991</c:v>
                </c:pt>
                <c:pt idx="327">
                  <c:v>91.6</c:v>
                </c:pt>
                <c:pt idx="328">
                  <c:v>91.3</c:v>
                </c:pt>
                <c:pt idx="329">
                  <c:v>91.5</c:v>
                </c:pt>
                <c:pt idx="330">
                  <c:v>91.699999999999989</c:v>
                </c:pt>
                <c:pt idx="331">
                  <c:v>92</c:v>
                </c:pt>
                <c:pt idx="332">
                  <c:v>92.3</c:v>
                </c:pt>
                <c:pt idx="333">
                  <c:v>92.2</c:v>
                </c:pt>
                <c:pt idx="334">
                  <c:v>92.1</c:v>
                </c:pt>
                <c:pt idx="335">
                  <c:v>92</c:v>
                </c:pt>
                <c:pt idx="336">
                  <c:v>92.1</c:v>
                </c:pt>
                <c:pt idx="337">
                  <c:v>92.2</c:v>
                </c:pt>
                <c:pt idx="338">
                  <c:v>92.2</c:v>
                </c:pt>
                <c:pt idx="339">
                  <c:v>92.5</c:v>
                </c:pt>
                <c:pt idx="340">
                  <c:v>93</c:v>
                </c:pt>
                <c:pt idx="341">
                  <c:v>93.7</c:v>
                </c:pt>
                <c:pt idx="342">
                  <c:v>94.5</c:v>
                </c:pt>
                <c:pt idx="343">
                  <c:v>95.7</c:v>
                </c:pt>
                <c:pt idx="344">
                  <c:v>96.3</c:v>
                </c:pt>
                <c:pt idx="345">
                  <c:v>97.2</c:v>
                </c:pt>
                <c:pt idx="346">
                  <c:v>97.8</c:v>
                </c:pt>
                <c:pt idx="347">
                  <c:v>98.2</c:v>
                </c:pt>
                <c:pt idx="348">
                  <c:v>98.5</c:v>
                </c:pt>
                <c:pt idx="349">
                  <c:v>98.6</c:v>
                </c:pt>
                <c:pt idx="350">
                  <c:v>98.9</c:v>
                </c:pt>
                <c:pt idx="351">
                  <c:v>99</c:v>
                </c:pt>
                <c:pt idx="352">
                  <c:v>99.4</c:v>
                </c:pt>
                <c:pt idx="353">
                  <c:v>99.3</c:v>
                </c:pt>
                <c:pt idx="354">
                  <c:v>99.5</c:v>
                </c:pt>
                <c:pt idx="355">
                  <c:v>99.8</c:v>
                </c:pt>
                <c:pt idx="356">
                  <c:v>100</c:v>
                </c:pt>
                <c:pt idx="357">
                  <c:v>101</c:v>
                </c:pt>
                <c:pt idx="358">
                  <c:v>101</c:v>
                </c:pt>
                <c:pt idx="359">
                  <c:v>102</c:v>
                </c:pt>
                <c:pt idx="360">
                  <c:v>102</c:v>
                </c:pt>
                <c:pt idx="361">
                  <c:v>103</c:v>
                </c:pt>
                <c:pt idx="362">
                  <c:v>104</c:v>
                </c:pt>
                <c:pt idx="363">
                  <c:v>105</c:v>
                </c:pt>
                <c:pt idx="364">
                  <c:v>106</c:v>
                </c:pt>
                <c:pt idx="365">
                  <c:v>107</c:v>
                </c:pt>
                <c:pt idx="366">
                  <c:v>108</c:v>
                </c:pt>
                <c:pt idx="367">
                  <c:v>109</c:v>
                </c:pt>
                <c:pt idx="368">
                  <c:v>110</c:v>
                </c:pt>
                <c:pt idx="369">
                  <c:v>110</c:v>
                </c:pt>
                <c:pt idx="370">
                  <c:v>111</c:v>
                </c:pt>
                <c:pt idx="371">
                  <c:v>112</c:v>
                </c:pt>
                <c:pt idx="372">
                  <c:v>112</c:v>
                </c:pt>
                <c:pt idx="373">
                  <c:v>113</c:v>
                </c:pt>
                <c:pt idx="374">
                  <c:v>113</c:v>
                </c:pt>
                <c:pt idx="375">
                  <c:v>113</c:v>
                </c:pt>
                <c:pt idx="376">
                  <c:v>114</c:v>
                </c:pt>
                <c:pt idx="377">
                  <c:v>114</c:v>
                </c:pt>
                <c:pt idx="378">
                  <c:v>115</c:v>
                </c:pt>
                <c:pt idx="379">
                  <c:v>116</c:v>
                </c:pt>
                <c:pt idx="380">
                  <c:v>116</c:v>
                </c:pt>
                <c:pt idx="381">
                  <c:v>117</c:v>
                </c:pt>
                <c:pt idx="382">
                  <c:v>118</c:v>
                </c:pt>
                <c:pt idx="383">
                  <c:v>119.99999999999999</c:v>
                </c:pt>
                <c:pt idx="384">
                  <c:v>121.00000000000001</c:v>
                </c:pt>
                <c:pt idx="385">
                  <c:v>123</c:v>
                </c:pt>
                <c:pt idx="386">
                  <c:v>124</c:v>
                </c:pt>
                <c:pt idx="387">
                  <c:v>125.99999999999999</c:v>
                </c:pt>
                <c:pt idx="388">
                  <c:v>127.00000000000001</c:v>
                </c:pt>
                <c:pt idx="389">
                  <c:v>129</c:v>
                </c:pt>
                <c:pt idx="390">
                  <c:v>130</c:v>
                </c:pt>
                <c:pt idx="391">
                  <c:v>130</c:v>
                </c:pt>
                <c:pt idx="392">
                  <c:v>131</c:v>
                </c:pt>
                <c:pt idx="393">
                  <c:v>132</c:v>
                </c:pt>
                <c:pt idx="394">
                  <c:v>133</c:v>
                </c:pt>
                <c:pt idx="395">
                  <c:v>134</c:v>
                </c:pt>
                <c:pt idx="396">
                  <c:v>134</c:v>
                </c:pt>
                <c:pt idx="397">
                  <c:v>135</c:v>
                </c:pt>
                <c:pt idx="398">
                  <c:v>136</c:v>
                </c:pt>
                <c:pt idx="399">
                  <c:v>137</c:v>
                </c:pt>
                <c:pt idx="400">
                  <c:v>138</c:v>
                </c:pt>
                <c:pt idx="401">
                  <c:v>138</c:v>
                </c:pt>
                <c:pt idx="402">
                  <c:v>139</c:v>
                </c:pt>
                <c:pt idx="403">
                  <c:v>140</c:v>
                </c:pt>
                <c:pt idx="404">
                  <c:v>141</c:v>
                </c:pt>
                <c:pt idx="405">
                  <c:v>142</c:v>
                </c:pt>
                <c:pt idx="406">
                  <c:v>144</c:v>
                </c:pt>
                <c:pt idx="407">
                  <c:v>145</c:v>
                </c:pt>
                <c:pt idx="408">
                  <c:v>147</c:v>
                </c:pt>
                <c:pt idx="409">
                  <c:v>149</c:v>
                </c:pt>
                <c:pt idx="410">
                  <c:v>151</c:v>
                </c:pt>
                <c:pt idx="411">
                  <c:v>152</c:v>
                </c:pt>
                <c:pt idx="412">
                  <c:v>154</c:v>
                </c:pt>
                <c:pt idx="413">
                  <c:v>155</c:v>
                </c:pt>
                <c:pt idx="414">
                  <c:v>156</c:v>
                </c:pt>
                <c:pt idx="415">
                  <c:v>157</c:v>
                </c:pt>
                <c:pt idx="416">
                  <c:v>158</c:v>
                </c:pt>
                <c:pt idx="417">
                  <c:v>159</c:v>
                </c:pt>
                <c:pt idx="418">
                  <c:v>161</c:v>
                </c:pt>
                <c:pt idx="419">
                  <c:v>162</c:v>
                </c:pt>
                <c:pt idx="420">
                  <c:v>163</c:v>
                </c:pt>
                <c:pt idx="421">
                  <c:v>164</c:v>
                </c:pt>
                <c:pt idx="422">
                  <c:v>166</c:v>
                </c:pt>
                <c:pt idx="423">
                  <c:v>167</c:v>
                </c:pt>
                <c:pt idx="424">
                  <c:v>168</c:v>
                </c:pt>
                <c:pt idx="425">
                  <c:v>169</c:v>
                </c:pt>
                <c:pt idx="426">
                  <c:v>170</c:v>
                </c:pt>
                <c:pt idx="427">
                  <c:v>172</c:v>
                </c:pt>
                <c:pt idx="428">
                  <c:v>173</c:v>
                </c:pt>
                <c:pt idx="429">
                  <c:v>174</c:v>
                </c:pt>
                <c:pt idx="430">
                  <c:v>176</c:v>
                </c:pt>
                <c:pt idx="431">
                  <c:v>177</c:v>
                </c:pt>
                <c:pt idx="432">
                  <c:v>179</c:v>
                </c:pt>
                <c:pt idx="433">
                  <c:v>181</c:v>
                </c:pt>
                <c:pt idx="434">
                  <c:v>183</c:v>
                </c:pt>
                <c:pt idx="435">
                  <c:v>185</c:v>
                </c:pt>
                <c:pt idx="436">
                  <c:v>187</c:v>
                </c:pt>
                <c:pt idx="437">
                  <c:v>189</c:v>
                </c:pt>
                <c:pt idx="438">
                  <c:v>191</c:v>
                </c:pt>
                <c:pt idx="439">
                  <c:v>192</c:v>
                </c:pt>
                <c:pt idx="440">
                  <c:v>195</c:v>
                </c:pt>
                <c:pt idx="441">
                  <c:v>196</c:v>
                </c:pt>
                <c:pt idx="442">
                  <c:v>199</c:v>
                </c:pt>
                <c:pt idx="443">
                  <c:v>201</c:v>
                </c:pt>
                <c:pt idx="444">
                  <c:v>203</c:v>
                </c:pt>
                <c:pt idx="445">
                  <c:v>205</c:v>
                </c:pt>
                <c:pt idx="446">
                  <c:v>206</c:v>
                </c:pt>
                <c:pt idx="447">
                  <c:v>208</c:v>
                </c:pt>
                <c:pt idx="448">
                  <c:v>210</c:v>
                </c:pt>
                <c:pt idx="449">
                  <c:v>211</c:v>
                </c:pt>
                <c:pt idx="450">
                  <c:v>213</c:v>
                </c:pt>
                <c:pt idx="451">
                  <c:v>214</c:v>
                </c:pt>
                <c:pt idx="452">
                  <c:v>216</c:v>
                </c:pt>
                <c:pt idx="453">
                  <c:v>217</c:v>
                </c:pt>
                <c:pt idx="454">
                  <c:v>219</c:v>
                </c:pt>
                <c:pt idx="455">
                  <c:v>221</c:v>
                </c:pt>
                <c:pt idx="456">
                  <c:v>223</c:v>
                </c:pt>
                <c:pt idx="457">
                  <c:v>225</c:v>
                </c:pt>
                <c:pt idx="458">
                  <c:v>228</c:v>
                </c:pt>
                <c:pt idx="459">
                  <c:v>231</c:v>
                </c:pt>
                <c:pt idx="460">
                  <c:v>234</c:v>
                </c:pt>
                <c:pt idx="461">
                  <c:v>236</c:v>
                </c:pt>
                <c:pt idx="462">
                  <c:v>239</c:v>
                </c:pt>
                <c:pt idx="463">
                  <c:v>242.00000000000003</c:v>
                </c:pt>
                <c:pt idx="464">
                  <c:v>244.00000000000003</c:v>
                </c:pt>
                <c:pt idx="465">
                  <c:v>246.99999999999997</c:v>
                </c:pt>
                <c:pt idx="466">
                  <c:v>249.00000000000003</c:v>
                </c:pt>
                <c:pt idx="467">
                  <c:v>251.99999999999997</c:v>
                </c:pt>
                <c:pt idx="468">
                  <c:v>255</c:v>
                </c:pt>
                <c:pt idx="469">
                  <c:v>258</c:v>
                </c:pt>
                <c:pt idx="470">
                  <c:v>260</c:v>
                </c:pt>
                <c:pt idx="471">
                  <c:v>263</c:v>
                </c:pt>
                <c:pt idx="472">
                  <c:v>265</c:v>
                </c:pt>
                <c:pt idx="473">
                  <c:v>268</c:v>
                </c:pt>
                <c:pt idx="474">
                  <c:v>271</c:v>
                </c:pt>
                <c:pt idx="475">
                  <c:v>273</c:v>
                </c:pt>
                <c:pt idx="476">
                  <c:v>275</c:v>
                </c:pt>
                <c:pt idx="477">
                  <c:v>278</c:v>
                </c:pt>
                <c:pt idx="478">
                  <c:v>280</c:v>
                </c:pt>
                <c:pt idx="479">
                  <c:v>283</c:v>
                </c:pt>
                <c:pt idx="480">
                  <c:v>284</c:v>
                </c:pt>
                <c:pt idx="481">
                  <c:v>286</c:v>
                </c:pt>
                <c:pt idx="482">
                  <c:v>288</c:v>
                </c:pt>
                <c:pt idx="483">
                  <c:v>289</c:v>
                </c:pt>
                <c:pt idx="484">
                  <c:v>290</c:v>
                </c:pt>
                <c:pt idx="485">
                  <c:v>290</c:v>
                </c:pt>
                <c:pt idx="486">
                  <c:v>292</c:v>
                </c:pt>
                <c:pt idx="487">
                  <c:v>295</c:v>
                </c:pt>
                <c:pt idx="488">
                  <c:v>298</c:v>
                </c:pt>
                <c:pt idx="489">
                  <c:v>301</c:v>
                </c:pt>
                <c:pt idx="490">
                  <c:v>305</c:v>
                </c:pt>
                <c:pt idx="491">
                  <c:v>309</c:v>
                </c:pt>
                <c:pt idx="492">
                  <c:v>313</c:v>
                </c:pt>
                <c:pt idx="493">
                  <c:v>318</c:v>
                </c:pt>
                <c:pt idx="494">
                  <c:v>321</c:v>
                </c:pt>
                <c:pt idx="495">
                  <c:v>325</c:v>
                </c:pt>
                <c:pt idx="496">
                  <c:v>329</c:v>
                </c:pt>
                <c:pt idx="497">
                  <c:v>333</c:v>
                </c:pt>
                <c:pt idx="498">
                  <c:v>336</c:v>
                </c:pt>
                <c:pt idx="499">
                  <c:v>339</c:v>
                </c:pt>
                <c:pt idx="500">
                  <c:v>342</c:v>
                </c:pt>
                <c:pt idx="501">
                  <c:v>346</c:v>
                </c:pt>
                <c:pt idx="502">
                  <c:v>349</c:v>
                </c:pt>
                <c:pt idx="503">
                  <c:v>352</c:v>
                </c:pt>
                <c:pt idx="504">
                  <c:v>356</c:v>
                </c:pt>
                <c:pt idx="505">
                  <c:v>359</c:v>
                </c:pt>
                <c:pt idx="506">
                  <c:v>363</c:v>
                </c:pt>
              </c:numCache>
            </c:numRef>
          </c:val>
          <c:smooth val="0"/>
        </c:ser>
        <c:ser>
          <c:idx val="3"/>
          <c:order val="3"/>
          <c:tx>
            <c:v>Sample Region (vertical profile)</c:v>
          </c:tx>
          <c:spPr>
            <a:ln w="50800">
              <a:solidFill>
                <a:schemeClr val="tx2">
                  <a:lumMod val="60000"/>
                  <a:lumOff val="40000"/>
                </a:schemeClr>
              </a:solidFill>
              <a:prstDash val="sysDot"/>
            </a:ln>
          </c:spPr>
          <c:marker>
            <c:symbol val="none"/>
          </c:marker>
          <c:cat>
            <c:numRef>
              <c:f>'exported text 2'!$M$4:$M$515</c:f>
              <c:numCache>
                <c:formatCode>General</c:formatCode>
                <c:ptCount val="512"/>
                <c:pt idx="0">
                  <c:v>0</c:v>
                </c:pt>
                <c:pt idx="1">
                  <c:v>1.95E-2</c:v>
                </c:pt>
                <c:pt idx="2">
                  <c:v>3.9100000000000003E-2</c:v>
                </c:pt>
                <c:pt idx="3">
                  <c:v>5.8599999999999999E-2</c:v>
                </c:pt>
                <c:pt idx="4">
                  <c:v>7.8100000000000003E-2</c:v>
                </c:pt>
                <c:pt idx="5">
                  <c:v>9.7699999999999995E-2</c:v>
                </c:pt>
                <c:pt idx="6">
                  <c:v>0.11700000000000001</c:v>
                </c:pt>
                <c:pt idx="7">
                  <c:v>0.13699999999999998</c:v>
                </c:pt>
                <c:pt idx="8">
                  <c:v>0.156</c:v>
                </c:pt>
                <c:pt idx="9">
                  <c:v>0.17599999999999999</c:v>
                </c:pt>
                <c:pt idx="10">
                  <c:v>0.19500000000000001</c:v>
                </c:pt>
                <c:pt idx="11">
                  <c:v>0.215</c:v>
                </c:pt>
                <c:pt idx="12">
                  <c:v>0.23400000000000001</c:v>
                </c:pt>
                <c:pt idx="13">
                  <c:v>0.254</c:v>
                </c:pt>
                <c:pt idx="14">
                  <c:v>0.27300000000000002</c:v>
                </c:pt>
                <c:pt idx="15">
                  <c:v>0.29299999999999998</c:v>
                </c:pt>
                <c:pt idx="16">
                  <c:v>0.313</c:v>
                </c:pt>
                <c:pt idx="17">
                  <c:v>0.33200000000000002</c:v>
                </c:pt>
                <c:pt idx="18">
                  <c:v>0.35199999999999998</c:v>
                </c:pt>
                <c:pt idx="19">
                  <c:v>0.371</c:v>
                </c:pt>
                <c:pt idx="20">
                  <c:v>0.39100000000000001</c:v>
                </c:pt>
                <c:pt idx="21">
                  <c:v>0.41</c:v>
                </c:pt>
                <c:pt idx="22">
                  <c:v>0.43</c:v>
                </c:pt>
                <c:pt idx="23">
                  <c:v>0.44900000000000001</c:v>
                </c:pt>
                <c:pt idx="24">
                  <c:v>0.46899999999999997</c:v>
                </c:pt>
                <c:pt idx="25">
                  <c:v>0.48800000000000004</c:v>
                </c:pt>
                <c:pt idx="26">
                  <c:v>0.50800000000000001</c:v>
                </c:pt>
                <c:pt idx="27">
                  <c:v>0.52700000000000002</c:v>
                </c:pt>
                <c:pt idx="28">
                  <c:v>0.54700000000000004</c:v>
                </c:pt>
                <c:pt idx="29">
                  <c:v>0.56599999999999995</c:v>
                </c:pt>
                <c:pt idx="30">
                  <c:v>0.58599999999999997</c:v>
                </c:pt>
                <c:pt idx="31">
                  <c:v>0.60499999999999998</c:v>
                </c:pt>
                <c:pt idx="32">
                  <c:v>0.625</c:v>
                </c:pt>
                <c:pt idx="33">
                  <c:v>0.64500000000000002</c:v>
                </c:pt>
                <c:pt idx="34">
                  <c:v>0.66400000000000003</c:v>
                </c:pt>
                <c:pt idx="35">
                  <c:v>0.68400000000000005</c:v>
                </c:pt>
                <c:pt idx="36">
                  <c:v>0.70299999999999996</c:v>
                </c:pt>
                <c:pt idx="37">
                  <c:v>0.72299999999999998</c:v>
                </c:pt>
                <c:pt idx="38">
                  <c:v>0.74199999999999999</c:v>
                </c:pt>
                <c:pt idx="39">
                  <c:v>0.76200000000000001</c:v>
                </c:pt>
                <c:pt idx="40">
                  <c:v>0.78100000000000003</c:v>
                </c:pt>
                <c:pt idx="41">
                  <c:v>0.80100000000000005</c:v>
                </c:pt>
                <c:pt idx="42">
                  <c:v>0.82</c:v>
                </c:pt>
                <c:pt idx="43">
                  <c:v>0.84</c:v>
                </c:pt>
                <c:pt idx="44">
                  <c:v>0.85899999999999999</c:v>
                </c:pt>
                <c:pt idx="45">
                  <c:v>0.879</c:v>
                </c:pt>
                <c:pt idx="46">
                  <c:v>0.89800000000000002</c:v>
                </c:pt>
                <c:pt idx="47">
                  <c:v>0.91800000000000004</c:v>
                </c:pt>
                <c:pt idx="48">
                  <c:v>0.93799999999999994</c:v>
                </c:pt>
                <c:pt idx="49">
                  <c:v>0.95699999999999985</c:v>
                </c:pt>
                <c:pt idx="50">
                  <c:v>0.97699999999999987</c:v>
                </c:pt>
                <c:pt idx="51">
                  <c:v>0.99600000000000011</c:v>
                </c:pt>
                <c:pt idx="52">
                  <c:v>1.02</c:v>
                </c:pt>
                <c:pt idx="53">
                  <c:v>1.04</c:v>
                </c:pt>
                <c:pt idx="54">
                  <c:v>1.0499999999999998</c:v>
                </c:pt>
                <c:pt idx="55">
                  <c:v>1.0699999999999998</c:v>
                </c:pt>
                <c:pt idx="56">
                  <c:v>1.0899999999999999</c:v>
                </c:pt>
                <c:pt idx="57">
                  <c:v>1.1099999999999999</c:v>
                </c:pt>
                <c:pt idx="58">
                  <c:v>1.1299999999999999</c:v>
                </c:pt>
                <c:pt idx="59">
                  <c:v>1.1499999999999999</c:v>
                </c:pt>
                <c:pt idx="60">
                  <c:v>1.17</c:v>
                </c:pt>
                <c:pt idx="61">
                  <c:v>1.19</c:v>
                </c:pt>
                <c:pt idx="62">
                  <c:v>1.21</c:v>
                </c:pt>
                <c:pt idx="63">
                  <c:v>1.23</c:v>
                </c:pt>
                <c:pt idx="64">
                  <c:v>1.25</c:v>
                </c:pt>
                <c:pt idx="65">
                  <c:v>1.27</c:v>
                </c:pt>
                <c:pt idx="66">
                  <c:v>1.29</c:v>
                </c:pt>
                <c:pt idx="67">
                  <c:v>1.31</c:v>
                </c:pt>
                <c:pt idx="68">
                  <c:v>1.33</c:v>
                </c:pt>
                <c:pt idx="69">
                  <c:v>1.35</c:v>
                </c:pt>
                <c:pt idx="70">
                  <c:v>1.37</c:v>
                </c:pt>
                <c:pt idx="71">
                  <c:v>1.3900000000000001</c:v>
                </c:pt>
                <c:pt idx="72">
                  <c:v>1.4100000000000001</c:v>
                </c:pt>
                <c:pt idx="73">
                  <c:v>1.4300000000000002</c:v>
                </c:pt>
                <c:pt idx="74">
                  <c:v>1.4500000000000002</c:v>
                </c:pt>
                <c:pt idx="75">
                  <c:v>1.46</c:v>
                </c:pt>
                <c:pt idx="76">
                  <c:v>1.48</c:v>
                </c:pt>
                <c:pt idx="77">
                  <c:v>1.5</c:v>
                </c:pt>
                <c:pt idx="78">
                  <c:v>1.52</c:v>
                </c:pt>
                <c:pt idx="79">
                  <c:v>1.54</c:v>
                </c:pt>
                <c:pt idx="80">
                  <c:v>1.56</c:v>
                </c:pt>
                <c:pt idx="81">
                  <c:v>1.5799999999999998</c:v>
                </c:pt>
                <c:pt idx="82">
                  <c:v>1.5999999999999999</c:v>
                </c:pt>
                <c:pt idx="83">
                  <c:v>1.6199999999999999</c:v>
                </c:pt>
                <c:pt idx="84">
                  <c:v>1.64</c:v>
                </c:pt>
                <c:pt idx="85">
                  <c:v>1.66</c:v>
                </c:pt>
                <c:pt idx="86">
                  <c:v>1.68</c:v>
                </c:pt>
                <c:pt idx="87">
                  <c:v>1.7</c:v>
                </c:pt>
                <c:pt idx="88">
                  <c:v>1.72</c:v>
                </c:pt>
                <c:pt idx="89">
                  <c:v>1.74</c:v>
                </c:pt>
                <c:pt idx="90">
                  <c:v>1.76</c:v>
                </c:pt>
                <c:pt idx="91">
                  <c:v>1.7799999999999998</c:v>
                </c:pt>
                <c:pt idx="92">
                  <c:v>1.7999999999999998</c:v>
                </c:pt>
                <c:pt idx="93">
                  <c:v>1.8199999999999998</c:v>
                </c:pt>
                <c:pt idx="94">
                  <c:v>1.8399999999999999</c:v>
                </c:pt>
                <c:pt idx="95">
                  <c:v>1.8599999999999999</c:v>
                </c:pt>
                <c:pt idx="96">
                  <c:v>1.88</c:v>
                </c:pt>
                <c:pt idx="97">
                  <c:v>1.89</c:v>
                </c:pt>
                <c:pt idx="98">
                  <c:v>1.91</c:v>
                </c:pt>
                <c:pt idx="99">
                  <c:v>1.9300000000000002</c:v>
                </c:pt>
                <c:pt idx="100">
                  <c:v>1.95</c:v>
                </c:pt>
                <c:pt idx="101">
                  <c:v>1.9700000000000002</c:v>
                </c:pt>
                <c:pt idx="102">
                  <c:v>1.99</c:v>
                </c:pt>
                <c:pt idx="103">
                  <c:v>2.0099999999999998</c:v>
                </c:pt>
                <c:pt idx="104">
                  <c:v>2.0300000000000002</c:v>
                </c:pt>
                <c:pt idx="105">
                  <c:v>2.0499999999999998</c:v>
                </c:pt>
                <c:pt idx="106">
                  <c:v>2.0700000000000003</c:v>
                </c:pt>
                <c:pt idx="107">
                  <c:v>2.09</c:v>
                </c:pt>
                <c:pt idx="108">
                  <c:v>2.1100000000000003</c:v>
                </c:pt>
                <c:pt idx="109">
                  <c:v>2.13</c:v>
                </c:pt>
                <c:pt idx="110">
                  <c:v>2.1500000000000004</c:v>
                </c:pt>
                <c:pt idx="111">
                  <c:v>2.17</c:v>
                </c:pt>
                <c:pt idx="112">
                  <c:v>2.1900000000000004</c:v>
                </c:pt>
                <c:pt idx="113">
                  <c:v>2.21</c:v>
                </c:pt>
                <c:pt idx="114">
                  <c:v>2.23</c:v>
                </c:pt>
                <c:pt idx="115">
                  <c:v>2.25</c:v>
                </c:pt>
                <c:pt idx="116">
                  <c:v>2.27</c:v>
                </c:pt>
                <c:pt idx="117">
                  <c:v>2.29</c:v>
                </c:pt>
                <c:pt idx="118">
                  <c:v>2.2999999999999998</c:v>
                </c:pt>
                <c:pt idx="119">
                  <c:v>2.3199999999999998</c:v>
                </c:pt>
                <c:pt idx="120">
                  <c:v>2.34</c:v>
                </c:pt>
                <c:pt idx="121">
                  <c:v>2.36</c:v>
                </c:pt>
                <c:pt idx="122">
                  <c:v>2.38</c:v>
                </c:pt>
                <c:pt idx="123">
                  <c:v>2.4</c:v>
                </c:pt>
                <c:pt idx="124">
                  <c:v>2.42</c:v>
                </c:pt>
                <c:pt idx="125">
                  <c:v>2.44</c:v>
                </c:pt>
                <c:pt idx="126">
                  <c:v>2.46</c:v>
                </c:pt>
                <c:pt idx="127">
                  <c:v>2.48</c:v>
                </c:pt>
                <c:pt idx="128">
                  <c:v>2.5</c:v>
                </c:pt>
                <c:pt idx="129">
                  <c:v>2.52</c:v>
                </c:pt>
                <c:pt idx="130">
                  <c:v>2.54</c:v>
                </c:pt>
                <c:pt idx="131">
                  <c:v>2.56</c:v>
                </c:pt>
                <c:pt idx="132">
                  <c:v>2.58</c:v>
                </c:pt>
                <c:pt idx="133">
                  <c:v>2.6</c:v>
                </c:pt>
                <c:pt idx="134">
                  <c:v>2.62</c:v>
                </c:pt>
                <c:pt idx="135">
                  <c:v>2.64</c:v>
                </c:pt>
                <c:pt idx="136">
                  <c:v>2.66</c:v>
                </c:pt>
                <c:pt idx="137">
                  <c:v>2.68</c:v>
                </c:pt>
                <c:pt idx="138">
                  <c:v>2.7</c:v>
                </c:pt>
                <c:pt idx="139">
                  <c:v>2.71</c:v>
                </c:pt>
                <c:pt idx="140">
                  <c:v>2.73</c:v>
                </c:pt>
                <c:pt idx="141">
                  <c:v>2.75</c:v>
                </c:pt>
                <c:pt idx="142">
                  <c:v>2.77</c:v>
                </c:pt>
                <c:pt idx="143">
                  <c:v>2.79</c:v>
                </c:pt>
                <c:pt idx="144">
                  <c:v>2.81</c:v>
                </c:pt>
                <c:pt idx="145">
                  <c:v>2.83</c:v>
                </c:pt>
                <c:pt idx="146">
                  <c:v>2.8499999999999996</c:v>
                </c:pt>
                <c:pt idx="147">
                  <c:v>2.87</c:v>
                </c:pt>
                <c:pt idx="148">
                  <c:v>2.8899999999999997</c:v>
                </c:pt>
                <c:pt idx="149">
                  <c:v>2.91</c:v>
                </c:pt>
                <c:pt idx="150">
                  <c:v>2.9299999999999997</c:v>
                </c:pt>
                <c:pt idx="151">
                  <c:v>2.95</c:v>
                </c:pt>
                <c:pt idx="152">
                  <c:v>2.9699999999999998</c:v>
                </c:pt>
                <c:pt idx="153">
                  <c:v>2.99</c:v>
                </c:pt>
                <c:pt idx="154">
                  <c:v>3.01</c:v>
                </c:pt>
                <c:pt idx="155">
                  <c:v>3.03</c:v>
                </c:pt>
                <c:pt idx="156">
                  <c:v>3.05</c:v>
                </c:pt>
                <c:pt idx="157">
                  <c:v>3.07</c:v>
                </c:pt>
                <c:pt idx="158">
                  <c:v>3.09</c:v>
                </c:pt>
                <c:pt idx="159">
                  <c:v>3.11</c:v>
                </c:pt>
                <c:pt idx="160">
                  <c:v>3.13</c:v>
                </c:pt>
                <c:pt idx="161">
                  <c:v>3.14</c:v>
                </c:pt>
                <c:pt idx="162">
                  <c:v>3.1599999999999997</c:v>
                </c:pt>
                <c:pt idx="163">
                  <c:v>3.18</c:v>
                </c:pt>
                <c:pt idx="164">
                  <c:v>3.1999999999999997</c:v>
                </c:pt>
                <c:pt idx="165">
                  <c:v>3.22</c:v>
                </c:pt>
                <c:pt idx="166">
                  <c:v>3.2399999999999998</c:v>
                </c:pt>
                <c:pt idx="167">
                  <c:v>3.2600000000000002</c:v>
                </c:pt>
                <c:pt idx="168">
                  <c:v>3.28</c:v>
                </c:pt>
                <c:pt idx="169">
                  <c:v>3.3000000000000003</c:v>
                </c:pt>
                <c:pt idx="170">
                  <c:v>3.32</c:v>
                </c:pt>
                <c:pt idx="171">
                  <c:v>3.3400000000000003</c:v>
                </c:pt>
                <c:pt idx="172">
                  <c:v>3.36</c:v>
                </c:pt>
                <c:pt idx="173">
                  <c:v>3.38</c:v>
                </c:pt>
                <c:pt idx="174">
                  <c:v>3.4</c:v>
                </c:pt>
                <c:pt idx="175">
                  <c:v>3.42</c:v>
                </c:pt>
                <c:pt idx="176">
                  <c:v>3.44</c:v>
                </c:pt>
                <c:pt idx="177">
                  <c:v>3.46</c:v>
                </c:pt>
                <c:pt idx="178">
                  <c:v>3.48</c:v>
                </c:pt>
                <c:pt idx="179">
                  <c:v>3.5</c:v>
                </c:pt>
                <c:pt idx="180">
                  <c:v>3.52</c:v>
                </c:pt>
                <c:pt idx="181">
                  <c:v>3.54</c:v>
                </c:pt>
                <c:pt idx="182">
                  <c:v>3.55</c:v>
                </c:pt>
                <c:pt idx="183">
                  <c:v>3.5700000000000003</c:v>
                </c:pt>
                <c:pt idx="184">
                  <c:v>3.59</c:v>
                </c:pt>
                <c:pt idx="185">
                  <c:v>3.6100000000000003</c:v>
                </c:pt>
                <c:pt idx="186">
                  <c:v>3.63</c:v>
                </c:pt>
                <c:pt idx="187">
                  <c:v>3.6500000000000004</c:v>
                </c:pt>
                <c:pt idx="188">
                  <c:v>3.67</c:v>
                </c:pt>
                <c:pt idx="189">
                  <c:v>3.69</c:v>
                </c:pt>
                <c:pt idx="190">
                  <c:v>3.71</c:v>
                </c:pt>
                <c:pt idx="191">
                  <c:v>3.73</c:v>
                </c:pt>
                <c:pt idx="192">
                  <c:v>3.75</c:v>
                </c:pt>
                <c:pt idx="193">
                  <c:v>3.77</c:v>
                </c:pt>
                <c:pt idx="194">
                  <c:v>3.79</c:v>
                </c:pt>
                <c:pt idx="195">
                  <c:v>3.81</c:v>
                </c:pt>
                <c:pt idx="196">
                  <c:v>3.8299999999999996</c:v>
                </c:pt>
                <c:pt idx="197">
                  <c:v>3.8500000000000005</c:v>
                </c:pt>
                <c:pt idx="198">
                  <c:v>3.87</c:v>
                </c:pt>
                <c:pt idx="199">
                  <c:v>3.89</c:v>
                </c:pt>
                <c:pt idx="200">
                  <c:v>3.9099999999999997</c:v>
                </c:pt>
                <c:pt idx="201">
                  <c:v>3.9299999999999997</c:v>
                </c:pt>
                <c:pt idx="202">
                  <c:v>3.95</c:v>
                </c:pt>
                <c:pt idx="203">
                  <c:v>3.9600000000000004</c:v>
                </c:pt>
                <c:pt idx="204">
                  <c:v>3.98</c:v>
                </c:pt>
                <c:pt idx="205">
                  <c:v>4</c:v>
                </c:pt>
                <c:pt idx="206">
                  <c:v>4.0199999999999996</c:v>
                </c:pt>
                <c:pt idx="207">
                  <c:v>4.04</c:v>
                </c:pt>
                <c:pt idx="208">
                  <c:v>4.0600000000000005</c:v>
                </c:pt>
                <c:pt idx="209">
                  <c:v>4.08</c:v>
                </c:pt>
                <c:pt idx="210">
                  <c:v>4.0999999999999996</c:v>
                </c:pt>
                <c:pt idx="211">
                  <c:v>4.12</c:v>
                </c:pt>
                <c:pt idx="212">
                  <c:v>4.1400000000000006</c:v>
                </c:pt>
                <c:pt idx="213">
                  <c:v>4.16</c:v>
                </c:pt>
                <c:pt idx="214">
                  <c:v>4.18</c:v>
                </c:pt>
                <c:pt idx="215">
                  <c:v>4.1999999999999993</c:v>
                </c:pt>
                <c:pt idx="216">
                  <c:v>4.2200000000000006</c:v>
                </c:pt>
                <c:pt idx="217">
                  <c:v>4.24</c:v>
                </c:pt>
                <c:pt idx="218">
                  <c:v>4.26</c:v>
                </c:pt>
                <c:pt idx="219">
                  <c:v>4.2799999999999994</c:v>
                </c:pt>
                <c:pt idx="220">
                  <c:v>4.3000000000000007</c:v>
                </c:pt>
                <c:pt idx="221">
                  <c:v>4.32</c:v>
                </c:pt>
                <c:pt idx="222">
                  <c:v>4.34</c:v>
                </c:pt>
                <c:pt idx="223">
                  <c:v>4.3599999999999994</c:v>
                </c:pt>
                <c:pt idx="224">
                  <c:v>4.3800000000000008</c:v>
                </c:pt>
                <c:pt idx="225">
                  <c:v>4.3900000000000006</c:v>
                </c:pt>
                <c:pt idx="226">
                  <c:v>4.41</c:v>
                </c:pt>
                <c:pt idx="227">
                  <c:v>4.43</c:v>
                </c:pt>
                <c:pt idx="228">
                  <c:v>4.45</c:v>
                </c:pt>
                <c:pt idx="229">
                  <c:v>4.4700000000000006</c:v>
                </c:pt>
                <c:pt idx="230">
                  <c:v>4.49</c:v>
                </c:pt>
                <c:pt idx="231">
                  <c:v>4.51</c:v>
                </c:pt>
                <c:pt idx="232">
                  <c:v>4.53</c:v>
                </c:pt>
                <c:pt idx="233">
                  <c:v>4.55</c:v>
                </c:pt>
                <c:pt idx="234">
                  <c:v>4.57</c:v>
                </c:pt>
                <c:pt idx="235">
                  <c:v>4.59</c:v>
                </c:pt>
                <c:pt idx="236">
                  <c:v>4.6100000000000003</c:v>
                </c:pt>
                <c:pt idx="237">
                  <c:v>4.63</c:v>
                </c:pt>
                <c:pt idx="238">
                  <c:v>4.6500000000000004</c:v>
                </c:pt>
                <c:pt idx="239">
                  <c:v>4.67</c:v>
                </c:pt>
                <c:pt idx="240">
                  <c:v>4.6900000000000004</c:v>
                </c:pt>
                <c:pt idx="241">
                  <c:v>4.71</c:v>
                </c:pt>
                <c:pt idx="242">
                  <c:v>4.7299999999999995</c:v>
                </c:pt>
                <c:pt idx="243">
                  <c:v>4.75</c:v>
                </c:pt>
                <c:pt idx="244">
                  <c:v>4.7700000000000005</c:v>
                </c:pt>
                <c:pt idx="245">
                  <c:v>4.79</c:v>
                </c:pt>
                <c:pt idx="246">
                  <c:v>4.8</c:v>
                </c:pt>
                <c:pt idx="247">
                  <c:v>4.8199999999999994</c:v>
                </c:pt>
                <c:pt idx="248">
                  <c:v>4.84</c:v>
                </c:pt>
                <c:pt idx="249">
                  <c:v>4.8600000000000003</c:v>
                </c:pt>
                <c:pt idx="250">
                  <c:v>4.88</c:v>
                </c:pt>
                <c:pt idx="251">
                  <c:v>4.8999999999999995</c:v>
                </c:pt>
                <c:pt idx="252">
                  <c:v>4.92</c:v>
                </c:pt>
                <c:pt idx="253">
                  <c:v>4.9400000000000004</c:v>
                </c:pt>
                <c:pt idx="254">
                  <c:v>4.96</c:v>
                </c:pt>
                <c:pt idx="255">
                  <c:v>4.9799999999999995</c:v>
                </c:pt>
                <c:pt idx="256">
                  <c:v>5</c:v>
                </c:pt>
                <c:pt idx="257">
                  <c:v>5.0200000000000005</c:v>
                </c:pt>
                <c:pt idx="258">
                  <c:v>5.04</c:v>
                </c:pt>
                <c:pt idx="259">
                  <c:v>5.0599999999999996</c:v>
                </c:pt>
                <c:pt idx="260">
                  <c:v>5.08</c:v>
                </c:pt>
                <c:pt idx="261">
                  <c:v>5.1000000000000005</c:v>
                </c:pt>
                <c:pt idx="262">
                  <c:v>5.12</c:v>
                </c:pt>
                <c:pt idx="263">
                  <c:v>5.14</c:v>
                </c:pt>
                <c:pt idx="264">
                  <c:v>5.16</c:v>
                </c:pt>
                <c:pt idx="265">
                  <c:v>5.1800000000000006</c:v>
                </c:pt>
                <c:pt idx="266">
                  <c:v>5.2</c:v>
                </c:pt>
                <c:pt idx="267">
                  <c:v>5.21</c:v>
                </c:pt>
                <c:pt idx="268">
                  <c:v>5.2299999999999995</c:v>
                </c:pt>
                <c:pt idx="269">
                  <c:v>5.25</c:v>
                </c:pt>
                <c:pt idx="270">
                  <c:v>5.2700000000000005</c:v>
                </c:pt>
                <c:pt idx="271">
                  <c:v>5.29</c:v>
                </c:pt>
                <c:pt idx="272">
                  <c:v>5.31</c:v>
                </c:pt>
                <c:pt idx="273">
                  <c:v>5.33</c:v>
                </c:pt>
                <c:pt idx="274">
                  <c:v>5.35</c:v>
                </c:pt>
                <c:pt idx="275">
                  <c:v>5.37</c:v>
                </c:pt>
                <c:pt idx="276">
                  <c:v>5.39</c:v>
                </c:pt>
                <c:pt idx="277">
                  <c:v>5.41</c:v>
                </c:pt>
                <c:pt idx="278">
                  <c:v>5.43</c:v>
                </c:pt>
                <c:pt idx="279">
                  <c:v>5.45</c:v>
                </c:pt>
                <c:pt idx="280">
                  <c:v>5.47</c:v>
                </c:pt>
                <c:pt idx="281">
                  <c:v>5.49</c:v>
                </c:pt>
                <c:pt idx="282">
                  <c:v>5.51</c:v>
                </c:pt>
                <c:pt idx="283">
                  <c:v>5.53</c:v>
                </c:pt>
                <c:pt idx="284">
                  <c:v>5.55</c:v>
                </c:pt>
                <c:pt idx="285">
                  <c:v>5.57</c:v>
                </c:pt>
                <c:pt idx="286">
                  <c:v>5.59</c:v>
                </c:pt>
                <c:pt idx="287">
                  <c:v>5.6099999999999994</c:v>
                </c:pt>
                <c:pt idx="288">
                  <c:v>5.63</c:v>
                </c:pt>
                <c:pt idx="289">
                  <c:v>5.6400000000000006</c:v>
                </c:pt>
                <c:pt idx="290">
                  <c:v>5.66</c:v>
                </c:pt>
                <c:pt idx="291">
                  <c:v>5.68</c:v>
                </c:pt>
                <c:pt idx="292">
                  <c:v>5.6999999999999993</c:v>
                </c:pt>
                <c:pt idx="293">
                  <c:v>5.7200000000000006</c:v>
                </c:pt>
                <c:pt idx="294">
                  <c:v>5.74</c:v>
                </c:pt>
                <c:pt idx="295">
                  <c:v>5.76</c:v>
                </c:pt>
                <c:pt idx="296">
                  <c:v>5.7799999999999994</c:v>
                </c:pt>
                <c:pt idx="297">
                  <c:v>5.8000000000000007</c:v>
                </c:pt>
                <c:pt idx="298">
                  <c:v>5.82</c:v>
                </c:pt>
                <c:pt idx="299">
                  <c:v>5.84</c:v>
                </c:pt>
                <c:pt idx="300">
                  <c:v>5.8599999999999994</c:v>
                </c:pt>
                <c:pt idx="301">
                  <c:v>5.88</c:v>
                </c:pt>
                <c:pt idx="302">
                  <c:v>5.9</c:v>
                </c:pt>
                <c:pt idx="303">
                  <c:v>5.92</c:v>
                </c:pt>
                <c:pt idx="304">
                  <c:v>5.9399999999999995</c:v>
                </c:pt>
                <c:pt idx="305">
                  <c:v>5.96</c:v>
                </c:pt>
                <c:pt idx="306">
                  <c:v>5.98</c:v>
                </c:pt>
                <c:pt idx="307">
                  <c:v>6</c:v>
                </c:pt>
                <c:pt idx="308">
                  <c:v>6.02</c:v>
                </c:pt>
                <c:pt idx="309">
                  <c:v>6.04</c:v>
                </c:pt>
                <c:pt idx="310">
                  <c:v>6.05</c:v>
                </c:pt>
                <c:pt idx="311">
                  <c:v>6.07</c:v>
                </c:pt>
                <c:pt idx="312">
                  <c:v>6.09</c:v>
                </c:pt>
                <c:pt idx="313">
                  <c:v>6.11</c:v>
                </c:pt>
                <c:pt idx="314">
                  <c:v>6.13</c:v>
                </c:pt>
                <c:pt idx="315">
                  <c:v>6.15</c:v>
                </c:pt>
                <c:pt idx="316">
                  <c:v>6.17</c:v>
                </c:pt>
                <c:pt idx="317">
                  <c:v>6.19</c:v>
                </c:pt>
                <c:pt idx="318">
                  <c:v>6.21</c:v>
                </c:pt>
                <c:pt idx="319">
                  <c:v>6.2299999999999995</c:v>
                </c:pt>
                <c:pt idx="320">
                  <c:v>6.25</c:v>
                </c:pt>
                <c:pt idx="321">
                  <c:v>6.2700000000000005</c:v>
                </c:pt>
                <c:pt idx="322">
                  <c:v>6.29</c:v>
                </c:pt>
                <c:pt idx="323">
                  <c:v>6.31</c:v>
                </c:pt>
                <c:pt idx="324">
                  <c:v>6.33</c:v>
                </c:pt>
                <c:pt idx="325">
                  <c:v>6.3500000000000005</c:v>
                </c:pt>
                <c:pt idx="326">
                  <c:v>6.37</c:v>
                </c:pt>
                <c:pt idx="327">
                  <c:v>6.39</c:v>
                </c:pt>
                <c:pt idx="328">
                  <c:v>6.4099999999999993</c:v>
                </c:pt>
                <c:pt idx="329">
                  <c:v>6.4300000000000006</c:v>
                </c:pt>
                <c:pt idx="330">
                  <c:v>6.45</c:v>
                </c:pt>
                <c:pt idx="331">
                  <c:v>6.46</c:v>
                </c:pt>
                <c:pt idx="332">
                  <c:v>6.4799999999999995</c:v>
                </c:pt>
                <c:pt idx="333">
                  <c:v>6.5</c:v>
                </c:pt>
                <c:pt idx="334">
                  <c:v>6.5200000000000005</c:v>
                </c:pt>
                <c:pt idx="335">
                  <c:v>6.54</c:v>
                </c:pt>
                <c:pt idx="336">
                  <c:v>6.56</c:v>
                </c:pt>
                <c:pt idx="337">
                  <c:v>6.58</c:v>
                </c:pt>
                <c:pt idx="338">
                  <c:v>6.6000000000000005</c:v>
                </c:pt>
                <c:pt idx="339">
                  <c:v>6.62</c:v>
                </c:pt>
                <c:pt idx="340">
                  <c:v>6.64</c:v>
                </c:pt>
                <c:pt idx="341">
                  <c:v>6.66</c:v>
                </c:pt>
                <c:pt idx="342">
                  <c:v>6.6800000000000006</c:v>
                </c:pt>
                <c:pt idx="343">
                  <c:v>6.7</c:v>
                </c:pt>
                <c:pt idx="344">
                  <c:v>6.72</c:v>
                </c:pt>
                <c:pt idx="345">
                  <c:v>6.74</c:v>
                </c:pt>
                <c:pt idx="346">
                  <c:v>6.76</c:v>
                </c:pt>
                <c:pt idx="347">
                  <c:v>6.78</c:v>
                </c:pt>
                <c:pt idx="348">
                  <c:v>6.8</c:v>
                </c:pt>
                <c:pt idx="349">
                  <c:v>6.82</c:v>
                </c:pt>
                <c:pt idx="350">
                  <c:v>6.84</c:v>
                </c:pt>
                <c:pt idx="351">
                  <c:v>6.86</c:v>
                </c:pt>
                <c:pt idx="352">
                  <c:v>6.88</c:v>
                </c:pt>
                <c:pt idx="353">
                  <c:v>6.89</c:v>
                </c:pt>
                <c:pt idx="354">
                  <c:v>6.91</c:v>
                </c:pt>
                <c:pt idx="355">
                  <c:v>6.93</c:v>
                </c:pt>
                <c:pt idx="356">
                  <c:v>6.95</c:v>
                </c:pt>
                <c:pt idx="357">
                  <c:v>6.97</c:v>
                </c:pt>
                <c:pt idx="358">
                  <c:v>6.99</c:v>
                </c:pt>
                <c:pt idx="359">
                  <c:v>7.01</c:v>
                </c:pt>
                <c:pt idx="360">
                  <c:v>7.0299999999999994</c:v>
                </c:pt>
                <c:pt idx="361">
                  <c:v>7.05</c:v>
                </c:pt>
                <c:pt idx="362">
                  <c:v>7.07</c:v>
                </c:pt>
                <c:pt idx="363">
                  <c:v>7.09</c:v>
                </c:pt>
                <c:pt idx="364">
                  <c:v>7.1099999999999994</c:v>
                </c:pt>
                <c:pt idx="365">
                  <c:v>7.1300000000000008</c:v>
                </c:pt>
                <c:pt idx="366">
                  <c:v>7.15</c:v>
                </c:pt>
                <c:pt idx="367">
                  <c:v>7.17</c:v>
                </c:pt>
                <c:pt idx="368">
                  <c:v>7.1899999999999995</c:v>
                </c:pt>
                <c:pt idx="369">
                  <c:v>7.21</c:v>
                </c:pt>
                <c:pt idx="370">
                  <c:v>7.23</c:v>
                </c:pt>
                <c:pt idx="371">
                  <c:v>7.25</c:v>
                </c:pt>
                <c:pt idx="372">
                  <c:v>7.27</c:v>
                </c:pt>
                <c:pt idx="373">
                  <c:v>7.29</c:v>
                </c:pt>
                <c:pt idx="374">
                  <c:v>7.3000000000000007</c:v>
                </c:pt>
                <c:pt idx="375">
                  <c:v>7.32</c:v>
                </c:pt>
                <c:pt idx="376">
                  <c:v>7.34</c:v>
                </c:pt>
                <c:pt idx="377">
                  <c:v>7.3599999999999994</c:v>
                </c:pt>
                <c:pt idx="378">
                  <c:v>7.38</c:v>
                </c:pt>
                <c:pt idx="379">
                  <c:v>7.4</c:v>
                </c:pt>
                <c:pt idx="380">
                  <c:v>7.42</c:v>
                </c:pt>
                <c:pt idx="381">
                  <c:v>7.4399999999999995</c:v>
                </c:pt>
                <c:pt idx="382">
                  <c:v>7.46</c:v>
                </c:pt>
                <c:pt idx="383">
                  <c:v>7.48</c:v>
                </c:pt>
                <c:pt idx="384">
                  <c:v>7.5</c:v>
                </c:pt>
                <c:pt idx="385">
                  <c:v>7.52</c:v>
                </c:pt>
                <c:pt idx="386">
                  <c:v>7.54</c:v>
                </c:pt>
                <c:pt idx="387">
                  <c:v>7.56</c:v>
                </c:pt>
                <c:pt idx="388">
                  <c:v>7.58</c:v>
                </c:pt>
                <c:pt idx="389">
                  <c:v>7.6</c:v>
                </c:pt>
                <c:pt idx="390">
                  <c:v>7.62</c:v>
                </c:pt>
                <c:pt idx="391">
                  <c:v>7.64</c:v>
                </c:pt>
                <c:pt idx="392">
                  <c:v>7.6599999999999993</c:v>
                </c:pt>
                <c:pt idx="393">
                  <c:v>7.68</c:v>
                </c:pt>
                <c:pt idx="394">
                  <c:v>7.7000000000000011</c:v>
                </c:pt>
                <c:pt idx="395">
                  <c:v>7.7100000000000009</c:v>
                </c:pt>
                <c:pt idx="396">
                  <c:v>7.73</c:v>
                </c:pt>
                <c:pt idx="397">
                  <c:v>7.75</c:v>
                </c:pt>
                <c:pt idx="398">
                  <c:v>7.7700000000000005</c:v>
                </c:pt>
                <c:pt idx="399">
                  <c:v>7.79</c:v>
                </c:pt>
                <c:pt idx="400">
                  <c:v>7.81</c:v>
                </c:pt>
                <c:pt idx="401">
                  <c:v>7.8299999999999992</c:v>
                </c:pt>
                <c:pt idx="402">
                  <c:v>7.85</c:v>
                </c:pt>
                <c:pt idx="403">
                  <c:v>7.8699999999999992</c:v>
                </c:pt>
                <c:pt idx="404">
                  <c:v>7.8900000000000006</c:v>
                </c:pt>
                <c:pt idx="405">
                  <c:v>7.91</c:v>
                </c:pt>
                <c:pt idx="406">
                  <c:v>7.9300000000000006</c:v>
                </c:pt>
                <c:pt idx="407">
                  <c:v>7.95</c:v>
                </c:pt>
                <c:pt idx="408">
                  <c:v>7.97</c:v>
                </c:pt>
                <c:pt idx="409">
                  <c:v>7.9899999999999993</c:v>
                </c:pt>
                <c:pt idx="410">
                  <c:v>8.01</c:v>
                </c:pt>
                <c:pt idx="411">
                  <c:v>8.0299999999999994</c:v>
                </c:pt>
                <c:pt idx="412">
                  <c:v>8.0499999999999989</c:v>
                </c:pt>
                <c:pt idx="413">
                  <c:v>8.07</c:v>
                </c:pt>
                <c:pt idx="414">
                  <c:v>8.09</c:v>
                </c:pt>
                <c:pt idx="415">
                  <c:v>8.11</c:v>
                </c:pt>
                <c:pt idx="416">
                  <c:v>8.1300000000000008</c:v>
                </c:pt>
                <c:pt idx="417">
                  <c:v>8.14</c:v>
                </c:pt>
                <c:pt idx="418">
                  <c:v>8.16</c:v>
                </c:pt>
                <c:pt idx="419">
                  <c:v>8.18</c:v>
                </c:pt>
                <c:pt idx="420">
                  <c:v>8.1999999999999993</c:v>
                </c:pt>
                <c:pt idx="421">
                  <c:v>8.2199999999999989</c:v>
                </c:pt>
                <c:pt idx="422">
                  <c:v>8.24</c:v>
                </c:pt>
                <c:pt idx="423">
                  <c:v>8.26</c:v>
                </c:pt>
                <c:pt idx="424">
                  <c:v>8.2800000000000011</c:v>
                </c:pt>
                <c:pt idx="425">
                  <c:v>8.3000000000000007</c:v>
                </c:pt>
                <c:pt idx="426">
                  <c:v>8.32</c:v>
                </c:pt>
                <c:pt idx="427">
                  <c:v>8.34</c:v>
                </c:pt>
                <c:pt idx="428">
                  <c:v>8.36</c:v>
                </c:pt>
                <c:pt idx="429">
                  <c:v>8.379999999999999</c:v>
                </c:pt>
                <c:pt idx="430">
                  <c:v>8.3999999999999986</c:v>
                </c:pt>
                <c:pt idx="431">
                  <c:v>8.42</c:v>
                </c:pt>
                <c:pt idx="432">
                  <c:v>8.4400000000000013</c:v>
                </c:pt>
                <c:pt idx="433">
                  <c:v>8.4600000000000009</c:v>
                </c:pt>
                <c:pt idx="434">
                  <c:v>8.48</c:v>
                </c:pt>
                <c:pt idx="435">
                  <c:v>8.5</c:v>
                </c:pt>
                <c:pt idx="436">
                  <c:v>8.52</c:v>
                </c:pt>
                <c:pt idx="437">
                  <c:v>8.5399999999999991</c:v>
                </c:pt>
                <c:pt idx="438">
                  <c:v>8.5499999999999989</c:v>
                </c:pt>
                <c:pt idx="439">
                  <c:v>8.5699999999999985</c:v>
                </c:pt>
                <c:pt idx="440">
                  <c:v>8.5900000000000016</c:v>
                </c:pt>
                <c:pt idx="441">
                  <c:v>8.6100000000000012</c:v>
                </c:pt>
                <c:pt idx="442">
                  <c:v>8.6300000000000008</c:v>
                </c:pt>
                <c:pt idx="443">
                  <c:v>8.65</c:v>
                </c:pt>
                <c:pt idx="444">
                  <c:v>8.67</c:v>
                </c:pt>
                <c:pt idx="445">
                  <c:v>8.69</c:v>
                </c:pt>
                <c:pt idx="446">
                  <c:v>8.7099999999999991</c:v>
                </c:pt>
                <c:pt idx="447">
                  <c:v>8.7299999999999986</c:v>
                </c:pt>
                <c:pt idx="448">
                  <c:v>8.75</c:v>
                </c:pt>
                <c:pt idx="449">
                  <c:v>8.7700000000000014</c:v>
                </c:pt>
                <c:pt idx="450">
                  <c:v>8.7900000000000009</c:v>
                </c:pt>
                <c:pt idx="451">
                  <c:v>8.81</c:v>
                </c:pt>
                <c:pt idx="452">
                  <c:v>8.83</c:v>
                </c:pt>
                <c:pt idx="453">
                  <c:v>8.85</c:v>
                </c:pt>
                <c:pt idx="454">
                  <c:v>8.8699999999999992</c:v>
                </c:pt>
                <c:pt idx="455">
                  <c:v>8.8899999999999988</c:v>
                </c:pt>
                <c:pt idx="456">
                  <c:v>8.91</c:v>
                </c:pt>
                <c:pt idx="457">
                  <c:v>8.93</c:v>
                </c:pt>
                <c:pt idx="458">
                  <c:v>8.9500000000000011</c:v>
                </c:pt>
                <c:pt idx="459">
                  <c:v>8.9600000000000009</c:v>
                </c:pt>
                <c:pt idx="460">
                  <c:v>8.98</c:v>
                </c:pt>
                <c:pt idx="461">
                  <c:v>9</c:v>
                </c:pt>
                <c:pt idx="462">
                  <c:v>9.02</c:v>
                </c:pt>
                <c:pt idx="463">
                  <c:v>9.0399999999999991</c:v>
                </c:pt>
                <c:pt idx="464">
                  <c:v>9.06</c:v>
                </c:pt>
                <c:pt idx="465">
                  <c:v>9.08</c:v>
                </c:pt>
                <c:pt idx="466">
                  <c:v>9.1</c:v>
                </c:pt>
                <c:pt idx="467">
                  <c:v>9.120000000000001</c:v>
                </c:pt>
                <c:pt idx="468">
                  <c:v>9.14</c:v>
                </c:pt>
                <c:pt idx="469">
                  <c:v>9.16</c:v>
                </c:pt>
                <c:pt idx="470">
                  <c:v>9.18</c:v>
                </c:pt>
                <c:pt idx="471">
                  <c:v>9.1999999999999993</c:v>
                </c:pt>
                <c:pt idx="472">
                  <c:v>9.2200000000000006</c:v>
                </c:pt>
                <c:pt idx="473">
                  <c:v>9.24</c:v>
                </c:pt>
                <c:pt idx="474">
                  <c:v>9.26</c:v>
                </c:pt>
                <c:pt idx="475">
                  <c:v>9.2799999999999994</c:v>
                </c:pt>
                <c:pt idx="476">
                  <c:v>9.3000000000000007</c:v>
                </c:pt>
                <c:pt idx="477">
                  <c:v>9.32</c:v>
                </c:pt>
                <c:pt idx="478">
                  <c:v>9.34</c:v>
                </c:pt>
                <c:pt idx="479">
                  <c:v>9.36</c:v>
                </c:pt>
                <c:pt idx="480">
                  <c:v>9.3800000000000008</c:v>
                </c:pt>
                <c:pt idx="481">
                  <c:v>9.39</c:v>
                </c:pt>
                <c:pt idx="482">
                  <c:v>9.41</c:v>
                </c:pt>
                <c:pt idx="483">
                  <c:v>9.43</c:v>
                </c:pt>
                <c:pt idx="484">
                  <c:v>9.4499999999999993</c:v>
                </c:pt>
                <c:pt idx="485">
                  <c:v>9.4700000000000006</c:v>
                </c:pt>
                <c:pt idx="486">
                  <c:v>9.49</c:v>
                </c:pt>
                <c:pt idx="487">
                  <c:v>9.51</c:v>
                </c:pt>
                <c:pt idx="488">
                  <c:v>9.5299999999999994</c:v>
                </c:pt>
                <c:pt idx="489">
                  <c:v>9.5500000000000007</c:v>
                </c:pt>
                <c:pt idx="490">
                  <c:v>9.57</c:v>
                </c:pt>
                <c:pt idx="491">
                  <c:v>9.59</c:v>
                </c:pt>
                <c:pt idx="492">
                  <c:v>9.61</c:v>
                </c:pt>
                <c:pt idx="493">
                  <c:v>9.629999999999999</c:v>
                </c:pt>
                <c:pt idx="494">
                  <c:v>9.65</c:v>
                </c:pt>
                <c:pt idx="495">
                  <c:v>9.67</c:v>
                </c:pt>
                <c:pt idx="496">
                  <c:v>9.6900000000000013</c:v>
                </c:pt>
                <c:pt idx="497">
                  <c:v>9.7100000000000009</c:v>
                </c:pt>
                <c:pt idx="498">
                  <c:v>9.73</c:v>
                </c:pt>
                <c:pt idx="499">
                  <c:v>9.75</c:v>
                </c:pt>
                <c:pt idx="500">
                  <c:v>9.77</c:v>
                </c:pt>
                <c:pt idx="501">
                  <c:v>9.7899999999999991</c:v>
                </c:pt>
                <c:pt idx="502">
                  <c:v>9.7999999999999989</c:v>
                </c:pt>
                <c:pt idx="503">
                  <c:v>9.82</c:v>
                </c:pt>
                <c:pt idx="504">
                  <c:v>9.84</c:v>
                </c:pt>
                <c:pt idx="505">
                  <c:v>9.8600000000000012</c:v>
                </c:pt>
                <c:pt idx="506">
                  <c:v>9.8800000000000008</c:v>
                </c:pt>
                <c:pt idx="507">
                  <c:v>9.9</c:v>
                </c:pt>
                <c:pt idx="508">
                  <c:v>9.92</c:v>
                </c:pt>
                <c:pt idx="509">
                  <c:v>9.94</c:v>
                </c:pt>
                <c:pt idx="510">
                  <c:v>9.9599999999999991</c:v>
                </c:pt>
                <c:pt idx="511">
                  <c:v>10</c:v>
                </c:pt>
              </c:numCache>
            </c:numRef>
          </c:cat>
          <c:val>
            <c:numRef>
              <c:f>'exported text 2'!$L$4:$L$515</c:f>
              <c:numCache>
                <c:formatCode>0.00E+00</c:formatCode>
                <c:ptCount val="512"/>
                <c:pt idx="0">
                  <c:v>36.699999999999996</c:v>
                </c:pt>
                <c:pt idx="1">
                  <c:v>34.4</c:v>
                </c:pt>
                <c:pt idx="2">
                  <c:v>37.200000000000003</c:v>
                </c:pt>
                <c:pt idx="3">
                  <c:v>38.299999999999997</c:v>
                </c:pt>
                <c:pt idx="4">
                  <c:v>39.4</c:v>
                </c:pt>
                <c:pt idx="5">
                  <c:v>44.4</c:v>
                </c:pt>
                <c:pt idx="6">
                  <c:v>48.300000000000004</c:v>
                </c:pt>
                <c:pt idx="7">
                  <c:v>53.5</c:v>
                </c:pt>
                <c:pt idx="8">
                  <c:v>57.6</c:v>
                </c:pt>
                <c:pt idx="9">
                  <c:v>60.9</c:v>
                </c:pt>
                <c:pt idx="10">
                  <c:v>65.400000000000006</c:v>
                </c:pt>
                <c:pt idx="11">
                  <c:v>68</c:v>
                </c:pt>
                <c:pt idx="12">
                  <c:v>72.300000000000011</c:v>
                </c:pt>
                <c:pt idx="13">
                  <c:v>78.400000000000006</c:v>
                </c:pt>
                <c:pt idx="14">
                  <c:v>82</c:v>
                </c:pt>
                <c:pt idx="15">
                  <c:v>86.4</c:v>
                </c:pt>
                <c:pt idx="16">
                  <c:v>88.5</c:v>
                </c:pt>
                <c:pt idx="17">
                  <c:v>89.3</c:v>
                </c:pt>
                <c:pt idx="18">
                  <c:v>91.5</c:v>
                </c:pt>
                <c:pt idx="19">
                  <c:v>92.9</c:v>
                </c:pt>
                <c:pt idx="20">
                  <c:v>91.2</c:v>
                </c:pt>
                <c:pt idx="21">
                  <c:v>89.7</c:v>
                </c:pt>
                <c:pt idx="22">
                  <c:v>93.2</c:v>
                </c:pt>
                <c:pt idx="23">
                  <c:v>94.100000000000009</c:v>
                </c:pt>
                <c:pt idx="24">
                  <c:v>92.9</c:v>
                </c:pt>
                <c:pt idx="25">
                  <c:v>94.6</c:v>
                </c:pt>
                <c:pt idx="26">
                  <c:v>95.2</c:v>
                </c:pt>
                <c:pt idx="27">
                  <c:v>98</c:v>
                </c:pt>
                <c:pt idx="28">
                  <c:v>96.800000000000011</c:v>
                </c:pt>
                <c:pt idx="29">
                  <c:v>89.9</c:v>
                </c:pt>
                <c:pt idx="30">
                  <c:v>93.7</c:v>
                </c:pt>
                <c:pt idx="31">
                  <c:v>95.5</c:v>
                </c:pt>
                <c:pt idx="32">
                  <c:v>97.100000000000009</c:v>
                </c:pt>
                <c:pt idx="33">
                  <c:v>100</c:v>
                </c:pt>
                <c:pt idx="34">
                  <c:v>100</c:v>
                </c:pt>
                <c:pt idx="35">
                  <c:v>99.5</c:v>
                </c:pt>
                <c:pt idx="36">
                  <c:v>95.3</c:v>
                </c:pt>
                <c:pt idx="37">
                  <c:v>96.5</c:v>
                </c:pt>
                <c:pt idx="38">
                  <c:v>91.699999999999989</c:v>
                </c:pt>
                <c:pt idx="39">
                  <c:v>88.6</c:v>
                </c:pt>
                <c:pt idx="40">
                  <c:v>86.9</c:v>
                </c:pt>
                <c:pt idx="41">
                  <c:v>89.1</c:v>
                </c:pt>
                <c:pt idx="42">
                  <c:v>89.8</c:v>
                </c:pt>
                <c:pt idx="43">
                  <c:v>91.399999999999991</c:v>
                </c:pt>
                <c:pt idx="44">
                  <c:v>94.8</c:v>
                </c:pt>
                <c:pt idx="45">
                  <c:v>101</c:v>
                </c:pt>
                <c:pt idx="46">
                  <c:v>100</c:v>
                </c:pt>
                <c:pt idx="47">
                  <c:v>100</c:v>
                </c:pt>
                <c:pt idx="48">
                  <c:v>103</c:v>
                </c:pt>
                <c:pt idx="49">
                  <c:v>104</c:v>
                </c:pt>
                <c:pt idx="50">
                  <c:v>105</c:v>
                </c:pt>
                <c:pt idx="51">
                  <c:v>104</c:v>
                </c:pt>
                <c:pt idx="52">
                  <c:v>104</c:v>
                </c:pt>
                <c:pt idx="53">
                  <c:v>103</c:v>
                </c:pt>
                <c:pt idx="54">
                  <c:v>102</c:v>
                </c:pt>
                <c:pt idx="55">
                  <c:v>99.3</c:v>
                </c:pt>
                <c:pt idx="56">
                  <c:v>94.699999999999989</c:v>
                </c:pt>
                <c:pt idx="57">
                  <c:v>92.5</c:v>
                </c:pt>
                <c:pt idx="58">
                  <c:v>91.399999999999991</c:v>
                </c:pt>
                <c:pt idx="59">
                  <c:v>89.5</c:v>
                </c:pt>
                <c:pt idx="60">
                  <c:v>90.4</c:v>
                </c:pt>
                <c:pt idx="61">
                  <c:v>90.7</c:v>
                </c:pt>
                <c:pt idx="62">
                  <c:v>89.1</c:v>
                </c:pt>
                <c:pt idx="63">
                  <c:v>91.2</c:v>
                </c:pt>
                <c:pt idx="64">
                  <c:v>93.2</c:v>
                </c:pt>
                <c:pt idx="65">
                  <c:v>95.9</c:v>
                </c:pt>
                <c:pt idx="66">
                  <c:v>99.3</c:v>
                </c:pt>
                <c:pt idx="67">
                  <c:v>102</c:v>
                </c:pt>
                <c:pt idx="68">
                  <c:v>104</c:v>
                </c:pt>
                <c:pt idx="69">
                  <c:v>101</c:v>
                </c:pt>
                <c:pt idx="70">
                  <c:v>100</c:v>
                </c:pt>
                <c:pt idx="71">
                  <c:v>99.1</c:v>
                </c:pt>
                <c:pt idx="72">
                  <c:v>99.3</c:v>
                </c:pt>
                <c:pt idx="73">
                  <c:v>99.5</c:v>
                </c:pt>
                <c:pt idx="74">
                  <c:v>101</c:v>
                </c:pt>
                <c:pt idx="75">
                  <c:v>101</c:v>
                </c:pt>
                <c:pt idx="76">
                  <c:v>101</c:v>
                </c:pt>
                <c:pt idx="77">
                  <c:v>103</c:v>
                </c:pt>
                <c:pt idx="78">
                  <c:v>101</c:v>
                </c:pt>
                <c:pt idx="79">
                  <c:v>102</c:v>
                </c:pt>
                <c:pt idx="80">
                  <c:v>101</c:v>
                </c:pt>
                <c:pt idx="81">
                  <c:v>103</c:v>
                </c:pt>
                <c:pt idx="82">
                  <c:v>104</c:v>
                </c:pt>
                <c:pt idx="83">
                  <c:v>104</c:v>
                </c:pt>
                <c:pt idx="84">
                  <c:v>106</c:v>
                </c:pt>
                <c:pt idx="85">
                  <c:v>105</c:v>
                </c:pt>
                <c:pt idx="86">
                  <c:v>105</c:v>
                </c:pt>
                <c:pt idx="87">
                  <c:v>105</c:v>
                </c:pt>
                <c:pt idx="88">
                  <c:v>105</c:v>
                </c:pt>
                <c:pt idx="89">
                  <c:v>97.899999999999991</c:v>
                </c:pt>
                <c:pt idx="90">
                  <c:v>95.3</c:v>
                </c:pt>
                <c:pt idx="91">
                  <c:v>96</c:v>
                </c:pt>
                <c:pt idx="92">
                  <c:v>98.1</c:v>
                </c:pt>
                <c:pt idx="93">
                  <c:v>101</c:v>
                </c:pt>
                <c:pt idx="94">
                  <c:v>103</c:v>
                </c:pt>
                <c:pt idx="95">
                  <c:v>103</c:v>
                </c:pt>
                <c:pt idx="96">
                  <c:v>101</c:v>
                </c:pt>
                <c:pt idx="97">
                  <c:v>103</c:v>
                </c:pt>
                <c:pt idx="98">
                  <c:v>103</c:v>
                </c:pt>
                <c:pt idx="99">
                  <c:v>104</c:v>
                </c:pt>
                <c:pt idx="100">
                  <c:v>104</c:v>
                </c:pt>
                <c:pt idx="101">
                  <c:v>104</c:v>
                </c:pt>
                <c:pt idx="102">
                  <c:v>104</c:v>
                </c:pt>
                <c:pt idx="103">
                  <c:v>106</c:v>
                </c:pt>
                <c:pt idx="104">
                  <c:v>106</c:v>
                </c:pt>
                <c:pt idx="105">
                  <c:v>106</c:v>
                </c:pt>
                <c:pt idx="106">
                  <c:v>106</c:v>
                </c:pt>
                <c:pt idx="107">
                  <c:v>98.3</c:v>
                </c:pt>
                <c:pt idx="108">
                  <c:v>94</c:v>
                </c:pt>
                <c:pt idx="109">
                  <c:v>90.2</c:v>
                </c:pt>
                <c:pt idx="110">
                  <c:v>97.5</c:v>
                </c:pt>
                <c:pt idx="111">
                  <c:v>99</c:v>
                </c:pt>
                <c:pt idx="112">
                  <c:v>103</c:v>
                </c:pt>
                <c:pt idx="113">
                  <c:v>105</c:v>
                </c:pt>
                <c:pt idx="114">
                  <c:v>105</c:v>
                </c:pt>
                <c:pt idx="115">
                  <c:v>105</c:v>
                </c:pt>
                <c:pt idx="116">
                  <c:v>105</c:v>
                </c:pt>
                <c:pt idx="117">
                  <c:v>105</c:v>
                </c:pt>
                <c:pt idx="118">
                  <c:v>106</c:v>
                </c:pt>
                <c:pt idx="119">
                  <c:v>105</c:v>
                </c:pt>
                <c:pt idx="120">
                  <c:v>105</c:v>
                </c:pt>
                <c:pt idx="121">
                  <c:v>107</c:v>
                </c:pt>
                <c:pt idx="122">
                  <c:v>107</c:v>
                </c:pt>
                <c:pt idx="123">
                  <c:v>107</c:v>
                </c:pt>
                <c:pt idx="124">
                  <c:v>108</c:v>
                </c:pt>
                <c:pt idx="125">
                  <c:v>106</c:v>
                </c:pt>
                <c:pt idx="126">
                  <c:v>104</c:v>
                </c:pt>
                <c:pt idx="127">
                  <c:v>104</c:v>
                </c:pt>
                <c:pt idx="128">
                  <c:v>102</c:v>
                </c:pt>
                <c:pt idx="129">
                  <c:v>102</c:v>
                </c:pt>
                <c:pt idx="130">
                  <c:v>102</c:v>
                </c:pt>
                <c:pt idx="131">
                  <c:v>103</c:v>
                </c:pt>
                <c:pt idx="132">
                  <c:v>105</c:v>
                </c:pt>
                <c:pt idx="133">
                  <c:v>106</c:v>
                </c:pt>
                <c:pt idx="134">
                  <c:v>104</c:v>
                </c:pt>
                <c:pt idx="135">
                  <c:v>104</c:v>
                </c:pt>
                <c:pt idx="136">
                  <c:v>103</c:v>
                </c:pt>
                <c:pt idx="137">
                  <c:v>101</c:v>
                </c:pt>
                <c:pt idx="138">
                  <c:v>101</c:v>
                </c:pt>
                <c:pt idx="139">
                  <c:v>100</c:v>
                </c:pt>
                <c:pt idx="140">
                  <c:v>100</c:v>
                </c:pt>
                <c:pt idx="141">
                  <c:v>101</c:v>
                </c:pt>
                <c:pt idx="142">
                  <c:v>100</c:v>
                </c:pt>
                <c:pt idx="143">
                  <c:v>101</c:v>
                </c:pt>
                <c:pt idx="144">
                  <c:v>100</c:v>
                </c:pt>
                <c:pt idx="145">
                  <c:v>99.7</c:v>
                </c:pt>
                <c:pt idx="146">
                  <c:v>99.3</c:v>
                </c:pt>
                <c:pt idx="147">
                  <c:v>98.2</c:v>
                </c:pt>
                <c:pt idx="148">
                  <c:v>98.6</c:v>
                </c:pt>
                <c:pt idx="149">
                  <c:v>95.5</c:v>
                </c:pt>
                <c:pt idx="150">
                  <c:v>97.300000000000011</c:v>
                </c:pt>
                <c:pt idx="151">
                  <c:v>96</c:v>
                </c:pt>
                <c:pt idx="152">
                  <c:v>96.800000000000011</c:v>
                </c:pt>
                <c:pt idx="153">
                  <c:v>95.399999999999991</c:v>
                </c:pt>
                <c:pt idx="154">
                  <c:v>95.6</c:v>
                </c:pt>
                <c:pt idx="155">
                  <c:v>95.5</c:v>
                </c:pt>
                <c:pt idx="156">
                  <c:v>94.899999999999991</c:v>
                </c:pt>
                <c:pt idx="157">
                  <c:v>94.6</c:v>
                </c:pt>
                <c:pt idx="158">
                  <c:v>94.100000000000009</c:v>
                </c:pt>
                <c:pt idx="159">
                  <c:v>93.600000000000009</c:v>
                </c:pt>
                <c:pt idx="160">
                  <c:v>92.5</c:v>
                </c:pt>
                <c:pt idx="161">
                  <c:v>93.2</c:v>
                </c:pt>
                <c:pt idx="162">
                  <c:v>92.3</c:v>
                </c:pt>
                <c:pt idx="163">
                  <c:v>91.6</c:v>
                </c:pt>
                <c:pt idx="164">
                  <c:v>91.5</c:v>
                </c:pt>
                <c:pt idx="165">
                  <c:v>90.7</c:v>
                </c:pt>
                <c:pt idx="166">
                  <c:v>91</c:v>
                </c:pt>
                <c:pt idx="167">
                  <c:v>90.7</c:v>
                </c:pt>
                <c:pt idx="168">
                  <c:v>89.4</c:v>
                </c:pt>
                <c:pt idx="169">
                  <c:v>90.2</c:v>
                </c:pt>
                <c:pt idx="170">
                  <c:v>89.3</c:v>
                </c:pt>
                <c:pt idx="171">
                  <c:v>88.199999999999989</c:v>
                </c:pt>
                <c:pt idx="172">
                  <c:v>89.3</c:v>
                </c:pt>
                <c:pt idx="173">
                  <c:v>89.1</c:v>
                </c:pt>
                <c:pt idx="174">
                  <c:v>87.7</c:v>
                </c:pt>
                <c:pt idx="175">
                  <c:v>87.5</c:v>
                </c:pt>
                <c:pt idx="176">
                  <c:v>88.399999999999991</c:v>
                </c:pt>
                <c:pt idx="177">
                  <c:v>87.800000000000011</c:v>
                </c:pt>
                <c:pt idx="178">
                  <c:v>88.8</c:v>
                </c:pt>
                <c:pt idx="179">
                  <c:v>89.2</c:v>
                </c:pt>
                <c:pt idx="180">
                  <c:v>89.5</c:v>
                </c:pt>
                <c:pt idx="181">
                  <c:v>89.1</c:v>
                </c:pt>
                <c:pt idx="182">
                  <c:v>89</c:v>
                </c:pt>
                <c:pt idx="183">
                  <c:v>88.399999999999991</c:v>
                </c:pt>
                <c:pt idx="184">
                  <c:v>88.199999999999989</c:v>
                </c:pt>
                <c:pt idx="185">
                  <c:v>88.6</c:v>
                </c:pt>
                <c:pt idx="186">
                  <c:v>89.8</c:v>
                </c:pt>
                <c:pt idx="187">
                  <c:v>90.100000000000009</c:v>
                </c:pt>
                <c:pt idx="188">
                  <c:v>89.6</c:v>
                </c:pt>
                <c:pt idx="189">
                  <c:v>89.7</c:v>
                </c:pt>
                <c:pt idx="190">
                  <c:v>89.4</c:v>
                </c:pt>
                <c:pt idx="191">
                  <c:v>88.8</c:v>
                </c:pt>
                <c:pt idx="192">
                  <c:v>88.8</c:v>
                </c:pt>
                <c:pt idx="193">
                  <c:v>88.8</c:v>
                </c:pt>
                <c:pt idx="194">
                  <c:v>90.3</c:v>
                </c:pt>
                <c:pt idx="195">
                  <c:v>89.8</c:v>
                </c:pt>
                <c:pt idx="196">
                  <c:v>87.7</c:v>
                </c:pt>
                <c:pt idx="197">
                  <c:v>87.2</c:v>
                </c:pt>
                <c:pt idx="198">
                  <c:v>87.7</c:v>
                </c:pt>
                <c:pt idx="199">
                  <c:v>87.5</c:v>
                </c:pt>
                <c:pt idx="200">
                  <c:v>87.3</c:v>
                </c:pt>
                <c:pt idx="201">
                  <c:v>88.399999999999991</c:v>
                </c:pt>
                <c:pt idx="202">
                  <c:v>87.800000000000011</c:v>
                </c:pt>
                <c:pt idx="203">
                  <c:v>88</c:v>
                </c:pt>
                <c:pt idx="204">
                  <c:v>86.8</c:v>
                </c:pt>
                <c:pt idx="205">
                  <c:v>86.3</c:v>
                </c:pt>
                <c:pt idx="206">
                  <c:v>84.9</c:v>
                </c:pt>
                <c:pt idx="207">
                  <c:v>87.4</c:v>
                </c:pt>
                <c:pt idx="208">
                  <c:v>87.100000000000009</c:v>
                </c:pt>
                <c:pt idx="209">
                  <c:v>86.9</c:v>
                </c:pt>
                <c:pt idx="210">
                  <c:v>89</c:v>
                </c:pt>
                <c:pt idx="211">
                  <c:v>86.4</c:v>
                </c:pt>
                <c:pt idx="212">
                  <c:v>85.7</c:v>
                </c:pt>
                <c:pt idx="213">
                  <c:v>86.2</c:v>
                </c:pt>
                <c:pt idx="214">
                  <c:v>86.8</c:v>
                </c:pt>
                <c:pt idx="215">
                  <c:v>87.600000000000009</c:v>
                </c:pt>
                <c:pt idx="216">
                  <c:v>87.600000000000009</c:v>
                </c:pt>
                <c:pt idx="217">
                  <c:v>87.100000000000009</c:v>
                </c:pt>
                <c:pt idx="218">
                  <c:v>89.4</c:v>
                </c:pt>
                <c:pt idx="219">
                  <c:v>89.7</c:v>
                </c:pt>
                <c:pt idx="220">
                  <c:v>90</c:v>
                </c:pt>
                <c:pt idx="221">
                  <c:v>89.2</c:v>
                </c:pt>
                <c:pt idx="222">
                  <c:v>86.5</c:v>
                </c:pt>
                <c:pt idx="223">
                  <c:v>87.4</c:v>
                </c:pt>
                <c:pt idx="224">
                  <c:v>88.199999999999989</c:v>
                </c:pt>
                <c:pt idx="225">
                  <c:v>88</c:v>
                </c:pt>
                <c:pt idx="226">
                  <c:v>87.3</c:v>
                </c:pt>
                <c:pt idx="227">
                  <c:v>88.1</c:v>
                </c:pt>
                <c:pt idx="228">
                  <c:v>87.4</c:v>
                </c:pt>
                <c:pt idx="229">
                  <c:v>86.9</c:v>
                </c:pt>
                <c:pt idx="230">
                  <c:v>86.1</c:v>
                </c:pt>
                <c:pt idx="231">
                  <c:v>85.3</c:v>
                </c:pt>
                <c:pt idx="232">
                  <c:v>85.199999999999989</c:v>
                </c:pt>
                <c:pt idx="233">
                  <c:v>85.399999999999991</c:v>
                </c:pt>
                <c:pt idx="234">
                  <c:v>85.5</c:v>
                </c:pt>
                <c:pt idx="235">
                  <c:v>85.899999999999991</c:v>
                </c:pt>
                <c:pt idx="236">
                  <c:v>86.8</c:v>
                </c:pt>
                <c:pt idx="237">
                  <c:v>85.7</c:v>
                </c:pt>
                <c:pt idx="238">
                  <c:v>86.4</c:v>
                </c:pt>
                <c:pt idx="239">
                  <c:v>87.2</c:v>
                </c:pt>
                <c:pt idx="240">
                  <c:v>87.600000000000009</c:v>
                </c:pt>
                <c:pt idx="241">
                  <c:v>87.5</c:v>
                </c:pt>
                <c:pt idx="242">
                  <c:v>87.800000000000011</c:v>
                </c:pt>
                <c:pt idx="243">
                  <c:v>88.5</c:v>
                </c:pt>
                <c:pt idx="244">
                  <c:v>88</c:v>
                </c:pt>
                <c:pt idx="245">
                  <c:v>89.4</c:v>
                </c:pt>
                <c:pt idx="246">
                  <c:v>88</c:v>
                </c:pt>
                <c:pt idx="247">
                  <c:v>88.6</c:v>
                </c:pt>
                <c:pt idx="248">
                  <c:v>89</c:v>
                </c:pt>
                <c:pt idx="249">
                  <c:v>90.4</c:v>
                </c:pt>
                <c:pt idx="250">
                  <c:v>90.3</c:v>
                </c:pt>
                <c:pt idx="251">
                  <c:v>89.5</c:v>
                </c:pt>
                <c:pt idx="252">
                  <c:v>90.2</c:v>
                </c:pt>
                <c:pt idx="253">
                  <c:v>90.100000000000009</c:v>
                </c:pt>
                <c:pt idx="254">
                  <c:v>90.2</c:v>
                </c:pt>
                <c:pt idx="255">
                  <c:v>90.2</c:v>
                </c:pt>
                <c:pt idx="256">
                  <c:v>89.3</c:v>
                </c:pt>
                <c:pt idx="257">
                  <c:v>90.800000000000011</c:v>
                </c:pt>
                <c:pt idx="258">
                  <c:v>90</c:v>
                </c:pt>
                <c:pt idx="259">
                  <c:v>92.2</c:v>
                </c:pt>
                <c:pt idx="260">
                  <c:v>92.3</c:v>
                </c:pt>
                <c:pt idx="261">
                  <c:v>90.7</c:v>
                </c:pt>
                <c:pt idx="262">
                  <c:v>90.600000000000009</c:v>
                </c:pt>
                <c:pt idx="263">
                  <c:v>91.6</c:v>
                </c:pt>
                <c:pt idx="264">
                  <c:v>90.600000000000009</c:v>
                </c:pt>
                <c:pt idx="265">
                  <c:v>90.4</c:v>
                </c:pt>
                <c:pt idx="266">
                  <c:v>90.600000000000009</c:v>
                </c:pt>
                <c:pt idx="267">
                  <c:v>91.5</c:v>
                </c:pt>
                <c:pt idx="268">
                  <c:v>92.1</c:v>
                </c:pt>
                <c:pt idx="269">
                  <c:v>91.699999999999989</c:v>
                </c:pt>
                <c:pt idx="270">
                  <c:v>92</c:v>
                </c:pt>
                <c:pt idx="271">
                  <c:v>93.100000000000009</c:v>
                </c:pt>
                <c:pt idx="272">
                  <c:v>95</c:v>
                </c:pt>
                <c:pt idx="273">
                  <c:v>93.600000000000009</c:v>
                </c:pt>
                <c:pt idx="274">
                  <c:v>93.800000000000011</c:v>
                </c:pt>
                <c:pt idx="275">
                  <c:v>94.100000000000009</c:v>
                </c:pt>
                <c:pt idx="276">
                  <c:v>92.5</c:v>
                </c:pt>
                <c:pt idx="277">
                  <c:v>92.8</c:v>
                </c:pt>
                <c:pt idx="278">
                  <c:v>93.100000000000009</c:v>
                </c:pt>
                <c:pt idx="279">
                  <c:v>94.2</c:v>
                </c:pt>
                <c:pt idx="280">
                  <c:v>97.5</c:v>
                </c:pt>
                <c:pt idx="281">
                  <c:v>97.899999999999991</c:v>
                </c:pt>
                <c:pt idx="282">
                  <c:v>97.100000000000009</c:v>
                </c:pt>
                <c:pt idx="283">
                  <c:v>95.5</c:v>
                </c:pt>
                <c:pt idx="284">
                  <c:v>96.7</c:v>
                </c:pt>
                <c:pt idx="285">
                  <c:v>96.7</c:v>
                </c:pt>
                <c:pt idx="286">
                  <c:v>96.600000000000009</c:v>
                </c:pt>
                <c:pt idx="287">
                  <c:v>96.9</c:v>
                </c:pt>
                <c:pt idx="288">
                  <c:v>99.7</c:v>
                </c:pt>
                <c:pt idx="289">
                  <c:v>101</c:v>
                </c:pt>
                <c:pt idx="290">
                  <c:v>102</c:v>
                </c:pt>
                <c:pt idx="291">
                  <c:v>103</c:v>
                </c:pt>
                <c:pt idx="292">
                  <c:v>103</c:v>
                </c:pt>
                <c:pt idx="293">
                  <c:v>104</c:v>
                </c:pt>
                <c:pt idx="294">
                  <c:v>103</c:v>
                </c:pt>
                <c:pt idx="295">
                  <c:v>104</c:v>
                </c:pt>
                <c:pt idx="296">
                  <c:v>103</c:v>
                </c:pt>
                <c:pt idx="297">
                  <c:v>104</c:v>
                </c:pt>
                <c:pt idx="298">
                  <c:v>103</c:v>
                </c:pt>
                <c:pt idx="299">
                  <c:v>103</c:v>
                </c:pt>
                <c:pt idx="300">
                  <c:v>108</c:v>
                </c:pt>
                <c:pt idx="301">
                  <c:v>102</c:v>
                </c:pt>
                <c:pt idx="302">
                  <c:v>99.600000000000009</c:v>
                </c:pt>
                <c:pt idx="303">
                  <c:v>104</c:v>
                </c:pt>
                <c:pt idx="304">
                  <c:v>104</c:v>
                </c:pt>
                <c:pt idx="305">
                  <c:v>105</c:v>
                </c:pt>
                <c:pt idx="306">
                  <c:v>105</c:v>
                </c:pt>
                <c:pt idx="307">
                  <c:v>106</c:v>
                </c:pt>
                <c:pt idx="308">
                  <c:v>108</c:v>
                </c:pt>
                <c:pt idx="309">
                  <c:v>108</c:v>
                </c:pt>
                <c:pt idx="310">
                  <c:v>109</c:v>
                </c:pt>
                <c:pt idx="311">
                  <c:v>109</c:v>
                </c:pt>
                <c:pt idx="312">
                  <c:v>110</c:v>
                </c:pt>
                <c:pt idx="313">
                  <c:v>109</c:v>
                </c:pt>
                <c:pt idx="314">
                  <c:v>108</c:v>
                </c:pt>
                <c:pt idx="315">
                  <c:v>108</c:v>
                </c:pt>
                <c:pt idx="316">
                  <c:v>108</c:v>
                </c:pt>
                <c:pt idx="317">
                  <c:v>108</c:v>
                </c:pt>
                <c:pt idx="318">
                  <c:v>107</c:v>
                </c:pt>
                <c:pt idx="319">
                  <c:v>107</c:v>
                </c:pt>
                <c:pt idx="320">
                  <c:v>106</c:v>
                </c:pt>
                <c:pt idx="321">
                  <c:v>106</c:v>
                </c:pt>
                <c:pt idx="322">
                  <c:v>107</c:v>
                </c:pt>
                <c:pt idx="323">
                  <c:v>107</c:v>
                </c:pt>
                <c:pt idx="324">
                  <c:v>107</c:v>
                </c:pt>
                <c:pt idx="325">
                  <c:v>108</c:v>
                </c:pt>
                <c:pt idx="326">
                  <c:v>109</c:v>
                </c:pt>
                <c:pt idx="327">
                  <c:v>111</c:v>
                </c:pt>
                <c:pt idx="328">
                  <c:v>112</c:v>
                </c:pt>
                <c:pt idx="329">
                  <c:v>113</c:v>
                </c:pt>
                <c:pt idx="330">
                  <c:v>113</c:v>
                </c:pt>
                <c:pt idx="331">
                  <c:v>115</c:v>
                </c:pt>
                <c:pt idx="332">
                  <c:v>115</c:v>
                </c:pt>
                <c:pt idx="333">
                  <c:v>116</c:v>
                </c:pt>
                <c:pt idx="334">
                  <c:v>116</c:v>
                </c:pt>
                <c:pt idx="335">
                  <c:v>117</c:v>
                </c:pt>
                <c:pt idx="336">
                  <c:v>119</c:v>
                </c:pt>
                <c:pt idx="337">
                  <c:v>118</c:v>
                </c:pt>
                <c:pt idx="338">
                  <c:v>119.99999999999999</c:v>
                </c:pt>
                <c:pt idx="339">
                  <c:v>119</c:v>
                </c:pt>
                <c:pt idx="340">
                  <c:v>119.99999999999999</c:v>
                </c:pt>
                <c:pt idx="341">
                  <c:v>121.00000000000001</c:v>
                </c:pt>
                <c:pt idx="342">
                  <c:v>121.00000000000001</c:v>
                </c:pt>
                <c:pt idx="343">
                  <c:v>123</c:v>
                </c:pt>
                <c:pt idx="344">
                  <c:v>122.00000000000001</c:v>
                </c:pt>
                <c:pt idx="345">
                  <c:v>122.00000000000001</c:v>
                </c:pt>
                <c:pt idx="346">
                  <c:v>123</c:v>
                </c:pt>
                <c:pt idx="347">
                  <c:v>124</c:v>
                </c:pt>
                <c:pt idx="348">
                  <c:v>127.00000000000001</c:v>
                </c:pt>
                <c:pt idx="349">
                  <c:v>130</c:v>
                </c:pt>
                <c:pt idx="350">
                  <c:v>130</c:v>
                </c:pt>
                <c:pt idx="351">
                  <c:v>132</c:v>
                </c:pt>
                <c:pt idx="352">
                  <c:v>133</c:v>
                </c:pt>
                <c:pt idx="353">
                  <c:v>134</c:v>
                </c:pt>
                <c:pt idx="354">
                  <c:v>137</c:v>
                </c:pt>
                <c:pt idx="355">
                  <c:v>137</c:v>
                </c:pt>
                <c:pt idx="356">
                  <c:v>140</c:v>
                </c:pt>
                <c:pt idx="357">
                  <c:v>140</c:v>
                </c:pt>
                <c:pt idx="358">
                  <c:v>140</c:v>
                </c:pt>
                <c:pt idx="359">
                  <c:v>143</c:v>
                </c:pt>
                <c:pt idx="360">
                  <c:v>144</c:v>
                </c:pt>
                <c:pt idx="361">
                  <c:v>146</c:v>
                </c:pt>
                <c:pt idx="362">
                  <c:v>148</c:v>
                </c:pt>
                <c:pt idx="363">
                  <c:v>149</c:v>
                </c:pt>
                <c:pt idx="364">
                  <c:v>152</c:v>
                </c:pt>
                <c:pt idx="365">
                  <c:v>153</c:v>
                </c:pt>
                <c:pt idx="366">
                  <c:v>155</c:v>
                </c:pt>
                <c:pt idx="367">
                  <c:v>156</c:v>
                </c:pt>
                <c:pt idx="368">
                  <c:v>157</c:v>
                </c:pt>
                <c:pt idx="369">
                  <c:v>159</c:v>
                </c:pt>
                <c:pt idx="370">
                  <c:v>161</c:v>
                </c:pt>
                <c:pt idx="371">
                  <c:v>163</c:v>
                </c:pt>
                <c:pt idx="372">
                  <c:v>166</c:v>
                </c:pt>
                <c:pt idx="373">
                  <c:v>168</c:v>
                </c:pt>
                <c:pt idx="374">
                  <c:v>170</c:v>
                </c:pt>
                <c:pt idx="375">
                  <c:v>171</c:v>
                </c:pt>
                <c:pt idx="376">
                  <c:v>173</c:v>
                </c:pt>
                <c:pt idx="377">
                  <c:v>176</c:v>
                </c:pt>
                <c:pt idx="378">
                  <c:v>178</c:v>
                </c:pt>
                <c:pt idx="379">
                  <c:v>181</c:v>
                </c:pt>
                <c:pt idx="380">
                  <c:v>185</c:v>
                </c:pt>
                <c:pt idx="381">
                  <c:v>186</c:v>
                </c:pt>
                <c:pt idx="382">
                  <c:v>186</c:v>
                </c:pt>
                <c:pt idx="383">
                  <c:v>189</c:v>
                </c:pt>
                <c:pt idx="384">
                  <c:v>192</c:v>
                </c:pt>
                <c:pt idx="385">
                  <c:v>197</c:v>
                </c:pt>
                <c:pt idx="386">
                  <c:v>200</c:v>
                </c:pt>
                <c:pt idx="387">
                  <c:v>201</c:v>
                </c:pt>
                <c:pt idx="388">
                  <c:v>207</c:v>
                </c:pt>
                <c:pt idx="389">
                  <c:v>213</c:v>
                </c:pt>
                <c:pt idx="390">
                  <c:v>215</c:v>
                </c:pt>
                <c:pt idx="391">
                  <c:v>219</c:v>
                </c:pt>
                <c:pt idx="392">
                  <c:v>223</c:v>
                </c:pt>
                <c:pt idx="393">
                  <c:v>228</c:v>
                </c:pt>
                <c:pt idx="394">
                  <c:v>231</c:v>
                </c:pt>
                <c:pt idx="395">
                  <c:v>235</c:v>
                </c:pt>
                <c:pt idx="396">
                  <c:v>239</c:v>
                </c:pt>
                <c:pt idx="397">
                  <c:v>244.99999999999997</c:v>
                </c:pt>
                <c:pt idx="398">
                  <c:v>250</c:v>
                </c:pt>
                <c:pt idx="399">
                  <c:v>255</c:v>
                </c:pt>
                <c:pt idx="400">
                  <c:v>260</c:v>
                </c:pt>
                <c:pt idx="401">
                  <c:v>260</c:v>
                </c:pt>
                <c:pt idx="402">
                  <c:v>263</c:v>
                </c:pt>
                <c:pt idx="403">
                  <c:v>265</c:v>
                </c:pt>
                <c:pt idx="404">
                  <c:v>269</c:v>
                </c:pt>
                <c:pt idx="405">
                  <c:v>268</c:v>
                </c:pt>
                <c:pt idx="406">
                  <c:v>265</c:v>
                </c:pt>
                <c:pt idx="407">
                  <c:v>264</c:v>
                </c:pt>
                <c:pt idx="408">
                  <c:v>266</c:v>
                </c:pt>
                <c:pt idx="409">
                  <c:v>266</c:v>
                </c:pt>
                <c:pt idx="410">
                  <c:v>268</c:v>
                </c:pt>
                <c:pt idx="411">
                  <c:v>268</c:v>
                </c:pt>
                <c:pt idx="412">
                  <c:v>270</c:v>
                </c:pt>
                <c:pt idx="413">
                  <c:v>271</c:v>
                </c:pt>
                <c:pt idx="414">
                  <c:v>270</c:v>
                </c:pt>
                <c:pt idx="415">
                  <c:v>269</c:v>
                </c:pt>
                <c:pt idx="416">
                  <c:v>272</c:v>
                </c:pt>
                <c:pt idx="417">
                  <c:v>276</c:v>
                </c:pt>
                <c:pt idx="418">
                  <c:v>283</c:v>
                </c:pt>
                <c:pt idx="419">
                  <c:v>287</c:v>
                </c:pt>
                <c:pt idx="420">
                  <c:v>287</c:v>
                </c:pt>
                <c:pt idx="421">
                  <c:v>286</c:v>
                </c:pt>
                <c:pt idx="422">
                  <c:v>284</c:v>
                </c:pt>
                <c:pt idx="423">
                  <c:v>282</c:v>
                </c:pt>
                <c:pt idx="424">
                  <c:v>278</c:v>
                </c:pt>
                <c:pt idx="425">
                  <c:v>277</c:v>
                </c:pt>
                <c:pt idx="426">
                  <c:v>273</c:v>
                </c:pt>
                <c:pt idx="427">
                  <c:v>269</c:v>
                </c:pt>
                <c:pt idx="428">
                  <c:v>265</c:v>
                </c:pt>
                <c:pt idx="429">
                  <c:v>257</c:v>
                </c:pt>
                <c:pt idx="430">
                  <c:v>251</c:v>
                </c:pt>
                <c:pt idx="431">
                  <c:v>246.99999999999997</c:v>
                </c:pt>
                <c:pt idx="432">
                  <c:v>244.99999999999997</c:v>
                </c:pt>
                <c:pt idx="433">
                  <c:v>244.00000000000003</c:v>
                </c:pt>
                <c:pt idx="434">
                  <c:v>241</c:v>
                </c:pt>
                <c:pt idx="435">
                  <c:v>239</c:v>
                </c:pt>
                <c:pt idx="436">
                  <c:v>237</c:v>
                </c:pt>
                <c:pt idx="437">
                  <c:v>232</c:v>
                </c:pt>
                <c:pt idx="438">
                  <c:v>230</c:v>
                </c:pt>
                <c:pt idx="439">
                  <c:v>226</c:v>
                </c:pt>
                <c:pt idx="440">
                  <c:v>225</c:v>
                </c:pt>
                <c:pt idx="441">
                  <c:v>223</c:v>
                </c:pt>
                <c:pt idx="442">
                  <c:v>220</c:v>
                </c:pt>
                <c:pt idx="443">
                  <c:v>218</c:v>
                </c:pt>
                <c:pt idx="444">
                  <c:v>217</c:v>
                </c:pt>
                <c:pt idx="445">
                  <c:v>214</c:v>
                </c:pt>
                <c:pt idx="446">
                  <c:v>209</c:v>
                </c:pt>
                <c:pt idx="447">
                  <c:v>206</c:v>
                </c:pt>
                <c:pt idx="448">
                  <c:v>214</c:v>
                </c:pt>
                <c:pt idx="449">
                  <c:v>220</c:v>
                </c:pt>
                <c:pt idx="450">
                  <c:v>226</c:v>
                </c:pt>
                <c:pt idx="451">
                  <c:v>228</c:v>
                </c:pt>
                <c:pt idx="452">
                  <c:v>228</c:v>
                </c:pt>
                <c:pt idx="453">
                  <c:v>220</c:v>
                </c:pt>
                <c:pt idx="454">
                  <c:v>208</c:v>
                </c:pt>
                <c:pt idx="455">
                  <c:v>195</c:v>
                </c:pt>
                <c:pt idx="456">
                  <c:v>171</c:v>
                </c:pt>
                <c:pt idx="457">
                  <c:v>159</c:v>
                </c:pt>
                <c:pt idx="458">
                  <c:v>152</c:v>
                </c:pt>
                <c:pt idx="459">
                  <c:v>147</c:v>
                </c:pt>
                <c:pt idx="460">
                  <c:v>146</c:v>
                </c:pt>
                <c:pt idx="461">
                  <c:v>143</c:v>
                </c:pt>
                <c:pt idx="462">
                  <c:v>143</c:v>
                </c:pt>
                <c:pt idx="463">
                  <c:v>142</c:v>
                </c:pt>
                <c:pt idx="464">
                  <c:v>141</c:v>
                </c:pt>
                <c:pt idx="465">
                  <c:v>139</c:v>
                </c:pt>
                <c:pt idx="466">
                  <c:v>137</c:v>
                </c:pt>
                <c:pt idx="467">
                  <c:v>136</c:v>
                </c:pt>
                <c:pt idx="468">
                  <c:v>136</c:v>
                </c:pt>
                <c:pt idx="469">
                  <c:v>135</c:v>
                </c:pt>
                <c:pt idx="470">
                  <c:v>135</c:v>
                </c:pt>
                <c:pt idx="471">
                  <c:v>135</c:v>
                </c:pt>
                <c:pt idx="472">
                  <c:v>134</c:v>
                </c:pt>
                <c:pt idx="473">
                  <c:v>132</c:v>
                </c:pt>
                <c:pt idx="474">
                  <c:v>129</c:v>
                </c:pt>
                <c:pt idx="475">
                  <c:v>128</c:v>
                </c:pt>
                <c:pt idx="476">
                  <c:v>125.99999999999999</c:v>
                </c:pt>
                <c:pt idx="477">
                  <c:v>125.99999999999999</c:v>
                </c:pt>
                <c:pt idx="478">
                  <c:v>124</c:v>
                </c:pt>
                <c:pt idx="479">
                  <c:v>123</c:v>
                </c:pt>
                <c:pt idx="480">
                  <c:v>122.00000000000001</c:v>
                </c:pt>
                <c:pt idx="481">
                  <c:v>119</c:v>
                </c:pt>
                <c:pt idx="482">
                  <c:v>117</c:v>
                </c:pt>
                <c:pt idx="483">
                  <c:v>116</c:v>
                </c:pt>
                <c:pt idx="484">
                  <c:v>113</c:v>
                </c:pt>
                <c:pt idx="485">
                  <c:v>111</c:v>
                </c:pt>
                <c:pt idx="486">
                  <c:v>110</c:v>
                </c:pt>
                <c:pt idx="487">
                  <c:v>109</c:v>
                </c:pt>
                <c:pt idx="488">
                  <c:v>108</c:v>
                </c:pt>
                <c:pt idx="489">
                  <c:v>106</c:v>
                </c:pt>
                <c:pt idx="490">
                  <c:v>104</c:v>
                </c:pt>
                <c:pt idx="491">
                  <c:v>103</c:v>
                </c:pt>
                <c:pt idx="492">
                  <c:v>101</c:v>
                </c:pt>
                <c:pt idx="493">
                  <c:v>100</c:v>
                </c:pt>
                <c:pt idx="494">
                  <c:v>99.2</c:v>
                </c:pt>
                <c:pt idx="495">
                  <c:v>99.4</c:v>
                </c:pt>
                <c:pt idx="496">
                  <c:v>97.8</c:v>
                </c:pt>
                <c:pt idx="497">
                  <c:v>96.9</c:v>
                </c:pt>
                <c:pt idx="498">
                  <c:v>95.8</c:v>
                </c:pt>
                <c:pt idx="499">
                  <c:v>94.2</c:v>
                </c:pt>
                <c:pt idx="500">
                  <c:v>93</c:v>
                </c:pt>
                <c:pt idx="501">
                  <c:v>91.5</c:v>
                </c:pt>
                <c:pt idx="502">
                  <c:v>89.6</c:v>
                </c:pt>
                <c:pt idx="503">
                  <c:v>88.399999999999991</c:v>
                </c:pt>
                <c:pt idx="504">
                  <c:v>88</c:v>
                </c:pt>
                <c:pt idx="505">
                  <c:v>87</c:v>
                </c:pt>
                <c:pt idx="506">
                  <c:v>85.7</c:v>
                </c:pt>
                <c:pt idx="507">
                  <c:v>84.800000000000011</c:v>
                </c:pt>
                <c:pt idx="508">
                  <c:v>83.8</c:v>
                </c:pt>
                <c:pt idx="509">
                  <c:v>83.3</c:v>
                </c:pt>
                <c:pt idx="510">
                  <c:v>83</c:v>
                </c:pt>
              </c:numCache>
            </c:numRef>
          </c:val>
          <c:smooth val="0"/>
        </c:ser>
        <c:dLbls>
          <c:showLegendKey val="0"/>
          <c:showVal val="0"/>
          <c:showCatName val="0"/>
          <c:showSerName val="0"/>
          <c:showPercent val="0"/>
          <c:showBubbleSize val="0"/>
        </c:dLbls>
        <c:marker val="1"/>
        <c:smooth val="0"/>
        <c:axId val="173405696"/>
        <c:axId val="173407616"/>
      </c:lineChart>
      <c:catAx>
        <c:axId val="173405696"/>
        <c:scaling>
          <c:orientation val="minMax"/>
        </c:scaling>
        <c:delete val="0"/>
        <c:axPos val="b"/>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600" b="1" i="0" u="none" strike="noStrike" kern="1200" baseline="0">
                    <a:solidFill>
                      <a:sysClr val="windowText" lastClr="000000"/>
                    </a:solidFill>
                    <a:latin typeface="+mn-lt"/>
                    <a:ea typeface="+mn-ea"/>
                    <a:cs typeface="+mn-cs"/>
                  </a:defRPr>
                </a:pPr>
                <a:r>
                  <a:rPr lang="en-US" sz="1600"/>
                  <a:t>position from edge (</a:t>
                </a:r>
                <a:r>
                  <a:rPr lang="en-US" sz="1800">
                    <a:effectLst/>
                  </a:rPr>
                  <a:t>μ</a:t>
                </a:r>
                <a:r>
                  <a:rPr lang="en-US" sz="1600"/>
                  <a:t>m)</a:t>
                </a:r>
              </a:p>
            </c:rich>
          </c:tx>
          <c:layout>
            <c:manualLayout>
              <c:xMode val="edge"/>
              <c:yMode val="edge"/>
              <c:x val="0.39845001193032686"/>
              <c:y val="0.92412262078055984"/>
            </c:manualLayout>
          </c:layout>
          <c:overlay val="0"/>
        </c:title>
        <c:numFmt formatCode="#,##0" sourceLinked="0"/>
        <c:majorTickMark val="out"/>
        <c:minorTickMark val="none"/>
        <c:tickLblPos val="nextTo"/>
        <c:txPr>
          <a:bodyPr/>
          <a:lstStyle/>
          <a:p>
            <a:pPr>
              <a:defRPr sz="1600"/>
            </a:pPr>
            <a:endParaRPr lang="en-US"/>
          </a:p>
        </c:txPr>
        <c:crossAx val="173407616"/>
        <c:crosses val="autoZero"/>
        <c:auto val="1"/>
        <c:lblAlgn val="ctr"/>
        <c:lblOffset val="50"/>
        <c:tickLblSkip val="51"/>
        <c:tickMarkSkip val="10"/>
        <c:noMultiLvlLbl val="0"/>
      </c:catAx>
      <c:valAx>
        <c:axId val="173407616"/>
        <c:scaling>
          <c:orientation val="minMax"/>
        </c:scaling>
        <c:delete val="0"/>
        <c:axPos val="l"/>
        <c:majorGridlines/>
        <c:title>
          <c:tx>
            <c:rich>
              <a:bodyPr rot="-5400000" vert="horz"/>
              <a:lstStyle/>
              <a:p>
                <a:pPr>
                  <a:defRPr sz="1600"/>
                </a:pPr>
                <a:r>
                  <a:rPr lang="en-US" sz="1600"/>
                  <a:t>Height (nm)</a:t>
                </a:r>
              </a:p>
            </c:rich>
          </c:tx>
          <c:layout>
            <c:manualLayout>
              <c:xMode val="edge"/>
              <c:yMode val="edge"/>
              <c:x val="8.9381798609242183E-3"/>
              <c:y val="0.35169758420938685"/>
            </c:manualLayout>
          </c:layout>
          <c:overlay val="0"/>
        </c:title>
        <c:numFmt formatCode="0" sourceLinked="0"/>
        <c:majorTickMark val="out"/>
        <c:minorTickMark val="none"/>
        <c:tickLblPos val="nextTo"/>
        <c:txPr>
          <a:bodyPr/>
          <a:lstStyle/>
          <a:p>
            <a:pPr>
              <a:defRPr sz="1600">
                <a:solidFill>
                  <a:sysClr val="windowText" lastClr="000000"/>
                </a:solidFill>
              </a:defRPr>
            </a:pPr>
            <a:endParaRPr lang="en-US"/>
          </a:p>
        </c:txPr>
        <c:crossAx val="173405696"/>
        <c:crosses val="autoZero"/>
        <c:crossBetween val="between"/>
      </c:valAx>
    </c:plotArea>
    <c:legend>
      <c:legendPos val="r"/>
      <c:layout>
        <c:manualLayout>
          <c:xMode val="edge"/>
          <c:yMode val="edge"/>
          <c:x val="0.3998603067178586"/>
          <c:y val="2.302279433664138E-3"/>
          <c:w val="0.57470284809440131"/>
          <c:h val="0.36322751511264711"/>
        </c:manualLayout>
      </c:layout>
      <c:overlay val="0"/>
      <c:spPr>
        <a:solidFill>
          <a:schemeClr val="bg1"/>
        </a:solidFill>
      </c:spPr>
      <c:txPr>
        <a:bodyPr/>
        <a:lstStyle/>
        <a:p>
          <a:pPr>
            <a:defRPr sz="1400"/>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8C68B-3D7F-445D-9CB7-53256C748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4927</Words>
  <Characters>28090</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How the western frontiers were won with the help of geophysics</vt:lpstr>
    </vt:vector>
  </TitlesOfParts>
  <Company>Bucknell Library and IT</Company>
  <LinksUpToDate>false</LinksUpToDate>
  <CharactersWithSpaces>32952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the western frontiers were won with the help of geophysics</dc:title>
  <dc:creator>poeschl</dc:creator>
  <cp:lastModifiedBy>Dabrina D Dutcher</cp:lastModifiedBy>
  <cp:revision>2</cp:revision>
  <cp:lastPrinted>2001-07-16T14:55:00Z</cp:lastPrinted>
  <dcterms:created xsi:type="dcterms:W3CDTF">2016-05-11T01:24:00Z</dcterms:created>
  <dcterms:modified xsi:type="dcterms:W3CDTF">2016-05-11T01:24:00Z</dcterms:modified>
</cp:coreProperties>
</file>